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92493" w14:textId="1A069538" w:rsidR="00C250B4" w:rsidRDefault="00C250B4" w:rsidP="00C250B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42AF2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42AF2">
        <w:rPr>
          <w:rFonts w:ascii="Times New Roman" w:hAnsi="Times New Roman" w:cs="Times New Roman"/>
          <w:b/>
          <w:sz w:val="24"/>
          <w:szCs w:val="24"/>
        </w:rPr>
        <w:t xml:space="preserve"> kupní smlouvy </w:t>
      </w:r>
      <w:r w:rsidR="005A7192">
        <w:rPr>
          <w:rFonts w:ascii="Times New Roman" w:hAnsi="Times New Roman" w:cs="Times New Roman"/>
          <w:b/>
          <w:sz w:val="24"/>
          <w:szCs w:val="24"/>
        </w:rPr>
        <w:t>DOD20250224_</w:t>
      </w:r>
      <w:r w:rsidRPr="00442A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Specifikace předmětu plnění</w:t>
      </w:r>
      <w:r w:rsidRPr="00442A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973FDE" w14:textId="0A79D5CF" w:rsidR="009D05C3" w:rsidRDefault="009D05C3" w:rsidP="00C250B4">
      <w:pPr>
        <w:rPr>
          <w:rFonts w:ascii="Times New Roman" w:hAnsi="Times New Roman" w:cs="Times New Roman"/>
          <w:b/>
          <w:sz w:val="24"/>
          <w:szCs w:val="24"/>
        </w:rPr>
      </w:pPr>
    </w:p>
    <w:p w14:paraId="0DA0DAC4" w14:textId="77777777" w:rsidR="009D05C3" w:rsidRPr="00495900" w:rsidRDefault="009D05C3" w:rsidP="009D05C3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495900">
        <w:rPr>
          <w:rFonts w:ascii="Times New Roman" w:hAnsi="Times New Roman"/>
          <w:i/>
          <w:color w:val="000000" w:themeColor="text1"/>
          <w:sz w:val="22"/>
          <w:szCs w:val="22"/>
        </w:rPr>
        <w:t>Dodavatel uvede k jednotlivým bodům písemné vyjádření slovy ANO/NE, že daný bod splní/nesplní nebo nabídne lepší technické řešení jednotlivých parametrů. Dále u položek označených hvězdičkou (</w:t>
      </w:r>
      <w:r w:rsidRPr="00495900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Pr="00495900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495900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adávací podmínky zadávací dokumentace.</w:t>
      </w:r>
      <w:r w:rsidRPr="00495900">
        <w:rPr>
          <w:rFonts w:ascii="Times New Roman" w:hAnsi="Times New Roman"/>
          <w:i/>
          <w:color w:val="000000" w:themeColor="text1"/>
          <w:sz w:val="22"/>
          <w:szCs w:val="22"/>
        </w:rPr>
        <w:t xml:space="preserve">  </w:t>
      </w:r>
    </w:p>
    <w:p w14:paraId="7F0C157A" w14:textId="77777777" w:rsidR="009D05C3" w:rsidRDefault="009D05C3" w:rsidP="00C250B4">
      <w:pPr>
        <w:rPr>
          <w:rFonts w:ascii="Times New Roman" w:hAnsi="Times New Roman" w:cs="Times New Roman"/>
          <w:b/>
          <w:sz w:val="24"/>
          <w:szCs w:val="24"/>
        </w:rPr>
      </w:pPr>
    </w:p>
    <w:p w14:paraId="7F0CE49B" w14:textId="77777777" w:rsidR="00C250B4" w:rsidRPr="00442AF2" w:rsidRDefault="00C250B4" w:rsidP="00C250B4">
      <w:pPr>
        <w:rPr>
          <w:rFonts w:ascii="Times New Roman" w:hAnsi="Times New Roman" w:cs="Times New Roman"/>
          <w:b/>
          <w:sz w:val="24"/>
          <w:szCs w:val="24"/>
        </w:rPr>
      </w:pPr>
    </w:p>
    <w:p w14:paraId="2CAAF9E8" w14:textId="77777777" w:rsidR="00C250B4" w:rsidRPr="00C41571" w:rsidRDefault="00C250B4" w:rsidP="00C250B4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14F1550">
        <w:rPr>
          <w:rFonts w:ascii="Times New Roman" w:hAnsi="Times New Roman" w:cs="Times New Roman"/>
          <w:b/>
          <w:bCs/>
        </w:rPr>
        <w:t>8ks Virtualizačních serverů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5580"/>
        <w:gridCol w:w="1016"/>
        <w:gridCol w:w="1745"/>
      </w:tblGrid>
      <w:tr w:rsidR="00C250B4" w:rsidRPr="00C3140E" w14:paraId="3090B90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420CD4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Číslo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F2E8C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Požadavek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D9B46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Splňuje ANO/NE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EA822D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 xml:space="preserve">Způsob </w:t>
            </w:r>
            <w:r>
              <w:rPr>
                <w:rFonts w:ascii="Times New Roman" w:hAnsi="Times New Roman"/>
                <w:b/>
                <w:bCs/>
                <w:lang w:eastAsia="cs-CZ"/>
              </w:rPr>
              <w:t>na</w:t>
            </w: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plnění</w:t>
            </w:r>
          </w:p>
        </w:tc>
      </w:tr>
      <w:tr w:rsidR="00C250B4" w:rsidRPr="00C3140E" w14:paraId="3431FAE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167890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1C094C" w14:textId="375EA018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Šasi pro montáž do standardního racku o velikosti 2U. P</w:t>
            </w:r>
            <w:r w:rsidRPr="014F1550">
              <w:rPr>
                <w:rFonts w:ascii="Times New Roman" w:hAnsi="Times New Roman"/>
              </w:rPr>
              <w:t>ožadujeme dodání serveru s rackmount příslušenstvím včetně pohyblivého ramene pro zachycení kabeláže</w:t>
            </w:r>
            <w:r w:rsidR="007C1A80">
              <w:rPr>
                <w:rFonts w:ascii="Times New Roman" w:hAnsi="Times New Roman"/>
              </w:rPr>
              <w:t xml:space="preserve"> (Model serveru a výrobce)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9D926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068BE7" w14:textId="44308B37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14:paraId="68A83E75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725B08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1B452E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NVMe Backplane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39D88B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351660" w14:textId="77777777" w:rsidR="00C250B4" w:rsidRDefault="00C250B4" w:rsidP="00F155A3">
            <w:pPr>
              <w:spacing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14:paraId="4F93C5D2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7109B0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8D7018" w14:textId="77777777" w:rsidR="00C250B4" w:rsidRDefault="00C250B4" w:rsidP="009070EF">
            <w:pPr>
              <w:tabs>
                <w:tab w:val="left" w:pos="217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Trusted Platform Module 2.0 V5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12034F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15EF8C" w14:textId="77777777" w:rsidR="00C250B4" w:rsidRDefault="00C250B4" w:rsidP="00F155A3">
            <w:pPr>
              <w:spacing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14:paraId="05BB2401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18DBB5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4.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B1A777" w14:textId="77777777" w:rsidR="00C250B4" w:rsidRDefault="00C250B4" w:rsidP="009070E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Chassis with up to 8x2.5” NVMe HWRaid Drives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724BB0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CE4F0C" w14:textId="77777777" w:rsidR="00C250B4" w:rsidRDefault="00C250B4" w:rsidP="00F155A3">
            <w:pPr>
              <w:spacing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14:paraId="6C252ABD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60E705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5.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8B9A0B" w14:textId="77777777" w:rsidR="00C250B4" w:rsidRDefault="00C250B4" w:rsidP="009070E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LCD Bezel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A16FE4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4E33C6" w14:textId="77777777" w:rsidR="00C250B4" w:rsidRDefault="00C250B4" w:rsidP="00F155A3">
            <w:pPr>
              <w:spacing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0DA52589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E57F9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6.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5C58C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Procesory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C5FE5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BA3C3A" w14:textId="7A16680B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7604B5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AF8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38DF" w14:textId="77777777" w:rsidR="00C250B4" w:rsidRPr="00CB52E6" w:rsidRDefault="00C250B4" w:rsidP="009070EF">
            <w:pPr>
              <w:spacing w:after="0" w:line="240" w:lineRule="auto"/>
              <w:rPr>
                <w:rFonts w:ascii="Roboto" w:eastAsia="Roboto" w:hAnsi="Roboto" w:cs="Roboto"/>
                <w:color w:val="000000" w:themeColor="text1"/>
                <w:sz w:val="21"/>
                <w:szCs w:val="21"/>
              </w:rPr>
            </w:pPr>
            <w:r w:rsidRPr="014F1550">
              <w:rPr>
                <w:rFonts w:ascii="Times New Roman" w:hAnsi="Times New Roman" w:cs="Times New Roman"/>
                <w:lang w:eastAsia="cs-CZ"/>
              </w:rPr>
              <w:t xml:space="preserve">Požadujeme: </w:t>
            </w:r>
            <w:r w:rsidRPr="014F1550">
              <w:rPr>
                <w:rFonts w:ascii="Times New Roman" w:hAnsi="Times New Roman" w:cs="Times New Roman"/>
                <w:b/>
                <w:bCs/>
                <w:lang w:eastAsia="cs-CZ"/>
              </w:rPr>
              <w:t>2ks CPU</w:t>
            </w:r>
            <w:r w:rsidRPr="014F1550">
              <w:rPr>
                <w:rFonts w:ascii="Times New Roman" w:hAnsi="Times New Roman" w:cs="Times New Roman"/>
                <w:lang w:eastAsia="cs-CZ"/>
              </w:rPr>
              <w:t xml:space="preserve">, </w:t>
            </w:r>
            <w:r w:rsidRPr="014F1550">
              <w:rPr>
                <w:rFonts w:ascii="Times New Roman" w:hAnsi="Times New Roman" w:cs="Times New Roman"/>
              </w:rPr>
              <w:t xml:space="preserve">musí mít minimálně </w:t>
            </w:r>
            <w:r w:rsidRPr="014F1550">
              <w:rPr>
                <w:rFonts w:ascii="Times New Roman" w:hAnsi="Times New Roman" w:cs="Times New Roman"/>
                <w:b/>
                <w:bCs/>
              </w:rPr>
              <w:t>16C</w:t>
            </w:r>
            <w:r w:rsidRPr="014F1550">
              <w:rPr>
                <w:rFonts w:ascii="Times New Roman" w:hAnsi="Times New Roman" w:cs="Times New Roman"/>
              </w:rPr>
              <w:t xml:space="preserve">/32T jader, nativní frekvence každého procesoru minimálně </w:t>
            </w:r>
            <w:r w:rsidRPr="014F1550">
              <w:rPr>
                <w:rFonts w:ascii="Times New Roman" w:hAnsi="Times New Roman" w:cs="Times New Roman"/>
                <w:b/>
                <w:bCs/>
              </w:rPr>
              <w:t>4,1 GHz</w:t>
            </w:r>
            <w:r w:rsidRPr="014F1550">
              <w:rPr>
                <w:rFonts w:ascii="Times New Roman" w:hAnsi="Times New Roman" w:cs="Times New Roman"/>
              </w:rPr>
              <w:t xml:space="preserve">, velikost L3 cache minimálně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</w:rPr>
              <w:t>256M</w:t>
            </w:r>
            <w:r w:rsidRPr="014F1550">
              <w:rPr>
                <w:rFonts w:ascii="Roboto" w:eastAsia="Roboto" w:hAnsi="Roboto" w:cs="Roboto"/>
                <w:color w:val="000000" w:themeColor="text1"/>
                <w:sz w:val="21"/>
                <w:szCs w:val="21"/>
              </w:rPr>
              <w:t xml:space="preserve"> (320 W) DDR5-4800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8087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99C0" w14:textId="1559964C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271CFC5C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382F36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7.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78113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Paměť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38783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67BF27" w14:textId="48A26B0D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6F31A1A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0A09F3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2C7DCE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 xml:space="preserve">Osaditelnost min. 24 ks DDR5 RDIMM paměťových modulů o kapacitě až 128GB. Ochrana paměti: Advanced ECC s multi-bit error protection, Online spare, mirrored memory a fast fault tolerance.  </w:t>
            </w:r>
          </w:p>
          <w:p w14:paraId="7FE3091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 xml:space="preserve">Požadavek na osazení RAM: 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768 GB RAM, </w:t>
            </w: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paměťové moduly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24x32GB ECC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</w:rPr>
              <w:t>RDIMM, 5600MT/s, Dual Rank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,</w:t>
            </w: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osazené rovnoměrně ve všech kanálech na každý procesor.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E0E5F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E221A6" w14:textId="28E7A8DE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09AEFC5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12DD3A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8.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BDF36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Boot Optimized Storage Cards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2EAD00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AFADE5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14:paraId="7FA684EA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1265E7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DC046A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 xml:space="preserve">Požadujeme: Controller card with </w:t>
            </w:r>
            <w:r w:rsidRPr="014F1550">
              <w:rPr>
                <w:rFonts w:ascii="Times New Roman" w:hAnsi="Times New Roman"/>
                <w:b/>
                <w:bCs/>
                <w:lang w:val="en-US" w:eastAsia="cs-CZ"/>
              </w:rPr>
              <w:t>2ks M.2 480GB RAID1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A24AE0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1F2A4D" w14:textId="5A461C85" w:rsidR="00C250B4" w:rsidRDefault="007C1A80" w:rsidP="00F155A3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4BB7CAD8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46070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9.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87B74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Interní diskový subsystém serveru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8E4F85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8D746A" w14:textId="683B3A61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7509D49B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ED8D1E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4BB123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 xml:space="preserve">Podporované typy diskových zařízení: Hot Plug NVMe. Disky musí být označeny systémem zabraňujícím vyjmutí aktuálně používaného disku. Server musí být osaditelný minimálně </w:t>
            </w:r>
            <w:r>
              <w:rPr>
                <w:rFonts w:ascii="Times New Roman" w:hAnsi="Times New Roman"/>
                <w:lang w:eastAsia="cs-CZ"/>
              </w:rPr>
              <w:t>8</w:t>
            </w:r>
            <w:r w:rsidRPr="00F25472">
              <w:rPr>
                <w:rFonts w:ascii="Times New Roman" w:hAnsi="Times New Roman"/>
                <w:lang w:eastAsia="cs-CZ"/>
              </w:rPr>
              <w:t>ks</w:t>
            </w:r>
            <w:r>
              <w:rPr>
                <w:rFonts w:ascii="Times New Roman" w:hAnsi="Times New Roman"/>
                <w:lang w:eastAsia="cs-CZ"/>
              </w:rPr>
              <w:t xml:space="preserve"> 2.5-inch NVMe</w:t>
            </w:r>
            <w:r w:rsidRPr="00F25472">
              <w:rPr>
                <w:rFonts w:ascii="Times New Roman" w:hAnsi="Times New Roman"/>
                <w:lang w:eastAsia="cs-CZ"/>
              </w:rPr>
              <w:t xml:space="preserve"> disků</w:t>
            </w:r>
            <w:r>
              <w:rPr>
                <w:rFonts w:ascii="Times New Roman" w:hAnsi="Times New Roman"/>
                <w:lang w:eastAsia="cs-CZ"/>
              </w:rPr>
              <w:t>.</w:t>
            </w:r>
            <w:r w:rsidRPr="00C3140E">
              <w:rPr>
                <w:rFonts w:ascii="Times New Roman" w:hAnsi="Times New Roman"/>
                <w:lang w:eastAsia="cs-CZ"/>
              </w:rPr>
              <w:t xml:space="preserve"> </w:t>
            </w:r>
          </w:p>
          <w:p w14:paraId="5AD73B25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val="en-US" w:eastAsia="cs-CZ"/>
              </w:rPr>
              <w:t xml:space="preserve">Požadavek na osazení: 2ks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800GB Data Center NVMe Mixed Use AG Drive U2 Gen4 with carrier 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v RAID1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04D376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310140" w14:textId="4EC10C48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7377B15C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2E2EC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10.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C5547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t>Požadujeme: 1ks HW RAID řadič, s </w:t>
            </w:r>
            <w:r w:rsidRPr="014F1550">
              <w:rPr>
                <w:rFonts w:ascii="Times New Roman" w:hAnsi="Times New Roman"/>
                <w:lang w:eastAsia="cs-CZ"/>
              </w:rPr>
              <w:t>backed write cache</w:t>
            </w:r>
            <w:r>
              <w:t>, minimální vlastnosti řadiče: PCI Express 3.0 kompatibilní, podpora RAID 0, 1, 5</w:t>
            </w:r>
            <w:r w:rsidRPr="014F1550">
              <w:rPr>
                <w:rFonts w:ascii="Times New Roman" w:hAnsi="Times New Roman"/>
                <w:lang w:eastAsia="cs-CZ"/>
              </w:rPr>
              <w:t xml:space="preserve"> (onboard nebo osazený v PCI Express slotu).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475B8F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906B78" w14:textId="5F010A8F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690D1CC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DBFD4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91359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Networking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C18154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8B3215" w14:textId="5C0FC60A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6024994D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16F3A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8D08C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hAnsi="Times New Roman"/>
                <w:lang w:eastAsia="cs-CZ"/>
              </w:rPr>
              <w:t>Ethernet: s</w:t>
            </w:r>
            <w:r w:rsidRPr="00C3140E">
              <w:rPr>
                <w:rFonts w:ascii="Times New Roman" w:hAnsi="Times New Roman"/>
                <w:lang w:eastAsia="cs-CZ"/>
              </w:rPr>
              <w:t>erver musí podporovat osazení některým z následujících adaptérů: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95C6D3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F99060" w14:textId="642D4B84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834320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1A047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2B810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10Gb 2-portový Ethernet adapter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2FF47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083709" w14:textId="45FEF913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5F54CC0F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6F331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08EF2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10/25Gb 2-portový Ethernet adapter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CC4CB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A6F6BF" w14:textId="61A621AC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113115A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510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11.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B9B4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Požadujeme:</w:t>
            </w:r>
          </w:p>
          <w:p w14:paraId="2C5E1186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</w:rPr>
            </w:pPr>
            <w:r w:rsidRPr="014F1550">
              <w:rPr>
                <w:rFonts w:ascii="Times New Roman" w:hAnsi="Times New Roman"/>
                <w:b/>
                <w:bCs/>
              </w:rPr>
              <w:t>min. 2 porty 10Gbit SFP+ včetně všech transceiverů</w:t>
            </w:r>
            <w:r w:rsidRPr="014F1550">
              <w:rPr>
                <w:rFonts w:ascii="Times New Roman" w:hAnsi="Times New Roman"/>
              </w:rPr>
              <w:t xml:space="preserve"> (Cisco kompatibilní) a kabelů (3m) pro redundantní připojení na stávající CISCO LAN infrastrukturu (stacky C3850)</w:t>
            </w:r>
          </w:p>
          <w:p w14:paraId="2FD30112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DCA4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55E5" w14:textId="3D66A02C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EC4840" w14:paraId="352B6C8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5007" w14:textId="77777777" w:rsidR="00C250B4" w:rsidRPr="00425301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D929" w14:textId="77777777" w:rsidR="00C250B4" w:rsidRPr="00425301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FC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D1B5" w14:textId="77777777" w:rsidR="00C250B4" w:rsidRPr="00425301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0875" w14:textId="77777777" w:rsidR="00C250B4" w:rsidRPr="00425301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C250B4" w:rsidRPr="00C3140E" w14:paraId="4E89544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A8B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12.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61FC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Požadujeme:</w:t>
            </w:r>
          </w:p>
          <w:p w14:paraId="66D7B5AB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val="en-US" w:eastAsia="cs-CZ"/>
              </w:rPr>
              <w:t>min. 2 porty FC 32Gb/s HBA</w:t>
            </w:r>
            <w:r w:rsidRPr="014F1550">
              <w:rPr>
                <w:rFonts w:ascii="Times New Roman" w:hAnsi="Times New Roman"/>
                <w:lang w:val="en-US" w:eastAsia="cs-CZ"/>
              </w:rPr>
              <w:t xml:space="preserve"> + kabely 2m, konektory LC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590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6D2E" w14:textId="251B85E9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4C100EA8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721397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66306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PCIe sloty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5B506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297F93" w14:textId="71BA13E9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949CB7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0F1E39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A8ABB1" w14:textId="77777777" w:rsidR="00A30595" w:rsidRPr="00A30595" w:rsidRDefault="00A30595" w:rsidP="00A30595">
            <w:pPr>
              <w:spacing w:after="0" w:line="240" w:lineRule="auto"/>
              <w:rPr>
                <w:ins w:id="1" w:author="Zeman Dušan, Bc." w:date="2025-07-01T10:58:00Z"/>
                <w:rFonts w:ascii="Times New Roman" w:hAnsi="Times New Roman"/>
                <w:lang w:eastAsia="cs-CZ"/>
              </w:rPr>
            </w:pPr>
            <w:proofErr w:type="spellStart"/>
            <w:ins w:id="2" w:author="Zeman Dušan, Bc." w:date="2025-07-01T10:58:00Z">
              <w:r w:rsidRPr="00A30595">
                <w:rPr>
                  <w:rFonts w:ascii="Times New Roman" w:hAnsi="Times New Roman"/>
                  <w:lang w:eastAsia="cs-CZ"/>
                </w:rPr>
                <w:t>PCIe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Gen - Gen5 @32 GT/s,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PCIe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Slot - Up to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eight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PCIe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Slots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with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x8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or</w:t>
              </w:r>
              <w:proofErr w:type="spellEnd"/>
              <w:r w:rsidRPr="00A30595">
                <w:rPr>
                  <w:rFonts w:ascii="Times New Roman" w:hAnsi="Times New Roman"/>
                  <w:lang w:eastAsia="cs-CZ"/>
                </w:rPr>
                <w:t xml:space="preserve"> x16 </w:t>
              </w:r>
              <w:proofErr w:type="spellStart"/>
              <w:r w:rsidRPr="00A30595">
                <w:rPr>
                  <w:rFonts w:ascii="Times New Roman" w:hAnsi="Times New Roman"/>
                  <w:lang w:eastAsia="cs-CZ"/>
                </w:rPr>
                <w:t>lanes</w:t>
              </w:r>
              <w:proofErr w:type="spellEnd"/>
            </w:ins>
          </w:p>
          <w:p w14:paraId="2207265C" w14:textId="25630882" w:rsidR="00C250B4" w:rsidDel="00A30595" w:rsidRDefault="00C250B4" w:rsidP="009070EF">
            <w:pPr>
              <w:spacing w:after="0" w:line="240" w:lineRule="auto"/>
              <w:rPr>
                <w:del w:id="3" w:author="Zeman Dušan, Bc." w:date="2025-07-01T10:58:00Z"/>
                <w:rFonts w:ascii="Times New Roman" w:hAnsi="Times New Roman"/>
                <w:lang w:val="en-US" w:eastAsia="cs-CZ"/>
              </w:rPr>
            </w:pPr>
            <w:del w:id="4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Up to eight PCIe slots:</w:delText>
              </w:r>
            </w:del>
          </w:p>
          <w:p w14:paraId="07574D00" w14:textId="311E51F9" w:rsidR="00C250B4" w:rsidDel="00A30595" w:rsidRDefault="00C250B4" w:rsidP="009070EF">
            <w:pPr>
              <w:spacing w:after="0" w:line="240" w:lineRule="auto"/>
              <w:rPr>
                <w:del w:id="5" w:author="Zeman Dušan, Bc." w:date="2025-07-01T10:58:00Z"/>
                <w:rFonts w:ascii="Times New Roman" w:hAnsi="Times New Roman"/>
                <w:lang w:val="en-US" w:eastAsia="cs-CZ"/>
              </w:rPr>
            </w:pPr>
            <w:del w:id="6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1: 1 x8 Gen5 or 1 x8 Gen4 Full height, Half length</w:delText>
              </w:r>
            </w:del>
          </w:p>
          <w:p w14:paraId="3B31A79B" w14:textId="4BB5C37E" w:rsidR="00C250B4" w:rsidRPr="00C3140E" w:rsidDel="00A30595" w:rsidRDefault="00C250B4" w:rsidP="009070EF">
            <w:pPr>
              <w:spacing w:after="0" w:line="240" w:lineRule="auto"/>
              <w:rPr>
                <w:del w:id="7" w:author="Zeman Dušan, Bc." w:date="2025-07-01T10:58:00Z"/>
                <w:rFonts w:ascii="Times New Roman" w:hAnsi="Times New Roman"/>
                <w:lang w:eastAsia="cs-CZ"/>
              </w:rPr>
            </w:pPr>
            <w:del w:id="8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2: 1 x8/1 x16 Gen5 or 1 x8 Gen4 Full height, Half length or 1 x16 Gen5 Full height Full length</w:delText>
              </w:r>
            </w:del>
          </w:p>
          <w:p w14:paraId="7AF7BE65" w14:textId="791A1567" w:rsidR="00C250B4" w:rsidRPr="00C3140E" w:rsidDel="00A30595" w:rsidRDefault="00C250B4" w:rsidP="009070EF">
            <w:pPr>
              <w:spacing w:after="0" w:line="240" w:lineRule="auto"/>
              <w:rPr>
                <w:del w:id="9" w:author="Zeman Dušan, Bc." w:date="2025-07-01T10:58:00Z"/>
                <w:rFonts w:ascii="Times New Roman" w:hAnsi="Times New Roman"/>
                <w:lang w:eastAsia="cs-CZ"/>
              </w:rPr>
            </w:pPr>
            <w:del w:id="10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3: 1 x16 Gen4 Low profile, Half length</w:delText>
              </w:r>
            </w:del>
          </w:p>
          <w:p w14:paraId="0D5027C6" w14:textId="2B37003E" w:rsidR="00C250B4" w:rsidRPr="00C3140E" w:rsidDel="00A30595" w:rsidRDefault="00C250B4" w:rsidP="009070EF">
            <w:pPr>
              <w:spacing w:after="0" w:line="240" w:lineRule="auto"/>
              <w:rPr>
                <w:del w:id="11" w:author="Zeman Dušan, Bc." w:date="2025-07-01T10:58:00Z"/>
                <w:rFonts w:ascii="Times New Roman" w:hAnsi="Times New Roman"/>
                <w:lang w:eastAsia="cs-CZ"/>
              </w:rPr>
            </w:pPr>
            <w:del w:id="12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4: 1 x8 Gen4 Full height, Half length</w:delText>
              </w:r>
            </w:del>
          </w:p>
          <w:p w14:paraId="57128CCD" w14:textId="4211F376" w:rsidR="00C250B4" w:rsidRPr="00C3140E" w:rsidDel="00A30595" w:rsidRDefault="00C250B4" w:rsidP="009070EF">
            <w:pPr>
              <w:spacing w:after="0" w:line="240" w:lineRule="auto"/>
              <w:rPr>
                <w:del w:id="13" w:author="Zeman Dušan, Bc." w:date="2025-07-01T10:58:00Z"/>
                <w:rFonts w:ascii="Times New Roman" w:hAnsi="Times New Roman"/>
                <w:lang w:eastAsia="cs-CZ"/>
              </w:rPr>
            </w:pPr>
            <w:del w:id="14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5: 1 x8 Gen4 Full height, Half length or 1 x16 Gen4 Full height , Full length</w:delText>
              </w:r>
            </w:del>
          </w:p>
          <w:p w14:paraId="7DB08550" w14:textId="6A6FAA1D" w:rsidR="00C250B4" w:rsidRPr="00C3140E" w:rsidDel="00A30595" w:rsidRDefault="00C250B4" w:rsidP="009070EF">
            <w:pPr>
              <w:spacing w:after="0" w:line="240" w:lineRule="auto"/>
              <w:rPr>
                <w:del w:id="15" w:author="Zeman Dušan, Bc." w:date="2025-07-01T10:58:00Z"/>
                <w:rFonts w:ascii="Times New Roman" w:hAnsi="Times New Roman"/>
                <w:lang w:eastAsia="cs-CZ"/>
              </w:rPr>
            </w:pPr>
            <w:del w:id="16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6: 1 x16 Gen4 Low profile, Half length</w:delText>
              </w:r>
            </w:del>
          </w:p>
          <w:p w14:paraId="77F73D07" w14:textId="5A10E936" w:rsidR="00C250B4" w:rsidRPr="00C3140E" w:rsidDel="00A30595" w:rsidRDefault="00C250B4" w:rsidP="009070EF">
            <w:pPr>
              <w:spacing w:after="0" w:line="240" w:lineRule="auto"/>
              <w:rPr>
                <w:del w:id="17" w:author="Zeman Dušan, Bc." w:date="2025-07-01T10:58:00Z"/>
                <w:rFonts w:ascii="Times New Roman" w:hAnsi="Times New Roman"/>
                <w:lang w:eastAsia="cs-CZ"/>
              </w:rPr>
            </w:pPr>
            <w:del w:id="18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7: 1 x8/1 x16 Gen5 or 1 x8 Gen4 Full height, Half length or 1 x16 Gen5 Full height, Full length</w:delText>
              </w:r>
            </w:del>
          </w:p>
          <w:p w14:paraId="62ED3631" w14:textId="55CFB03B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del w:id="19" w:author="Zeman Dušan, Bc." w:date="2025-07-01T10:58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8: 1 x8 Gen5 or 1 x8 Gen4 Full height, Half length</w:delText>
              </w:r>
            </w:del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44F15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EC1E0F" w14:textId="0A9AC56A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667D3325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0E650B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4763A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Porty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C63BC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F134A3" w14:textId="6E94190B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75C9BCC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1FFBCA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14.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0B5D0F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 xml:space="preserve">Server musí být vybaven minimálně: jedním seriovým portem, 1x VGA, 3ks USB portů (minimálně jeden zepředu, dva zadní a jeden uvnitř). Minimálně interní a zadní port musí být typu USB 3.0.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FDD8D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74D2DA" w14:textId="4291BB46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37A179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FD7F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15.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BD2C4" w14:textId="77777777" w:rsidR="00C250B4" w:rsidRPr="00C3140E" w:rsidRDefault="00C250B4" w:rsidP="009070EF">
            <w:pPr>
              <w:tabs>
                <w:tab w:val="left" w:pos="2179"/>
              </w:tabs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Dedikovaný ethernetový port pro management kartu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9D0B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81CB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6C0FB69F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E7192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BDA4B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Napájecí zdroje a větráky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650ABA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5939EB" w14:textId="6BCA4511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18DFB20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DDF231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16.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A1022A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Server musí být osazen redundantními hot-plug větráky a dvěma redundantními (1+1) hot-plug napájecími zdroji s účinností až 94 % a výkonem min. 1800 W každý.</w:t>
            </w:r>
          </w:p>
          <w:p w14:paraId="7DDCE03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Redundantní napájecí zdroje musí být výkonově dimenzované pro maximální počet disků a CPU osaditelných do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92B1D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BC60F1" w14:textId="2BED11E3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71676244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BC898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F516F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Podpora průmyslových standardů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7E3B5F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B89636" w14:textId="2F9B0BF3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8D44167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31C3F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lastRenderedPageBreak/>
              <w:t>17.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6A421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ACPI 6.1 Compliant</w:t>
            </w:r>
          </w:p>
          <w:p w14:paraId="71436CF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PCIe 3.0 Compliant</w:t>
            </w:r>
          </w:p>
          <w:p w14:paraId="42B7230E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PXE Support</w:t>
            </w:r>
          </w:p>
          <w:p w14:paraId="06C8B146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WOL Support</w:t>
            </w:r>
          </w:p>
          <w:p w14:paraId="5C456E18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Microsoft® Logo certifications</w:t>
            </w:r>
          </w:p>
          <w:p w14:paraId="6E9D7A3D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USB 3.0 Support</w:t>
            </w:r>
          </w:p>
          <w:p w14:paraId="2A67691A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Energy Star</w:t>
            </w:r>
          </w:p>
          <w:p w14:paraId="5C37D67F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ASHRAE A3/A4</w:t>
            </w:r>
          </w:p>
          <w:p w14:paraId="652CADF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UEFI (Unified Extensible Firmware Interface Forum)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1B934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EF13B9" w14:textId="6A263F71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A605B18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DDD1C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C69DF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Podpora operačních systémů a virtualizace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A69CD8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DBBFF9" w14:textId="585CCDE8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F92A4E1" w14:textId="77777777" w:rsidTr="009070EF">
        <w:trPr>
          <w:trHeight w:val="10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9384E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18.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5F76CD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Microsoft Windows Server</w:t>
            </w:r>
          </w:p>
          <w:p w14:paraId="6C5D763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Red Hat Enterprise Linux (RHEL)</w:t>
            </w:r>
          </w:p>
          <w:p w14:paraId="588D9484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SUSE Linux Enterprise Server (SLES)</w:t>
            </w:r>
          </w:p>
          <w:p w14:paraId="4A877920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VMware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3E8D0D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B6100D" w14:textId="7B5420C8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114A88C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CC23A1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7FB3C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Systém Security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2190E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C1724B" w14:textId="657AA140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71DC7B66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6F0D5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19.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5FBFE4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Cryptographically signed firmware</w:t>
            </w:r>
          </w:p>
          <w:p w14:paraId="225135E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Data at Rest Encryption (SEDs with local or external key mgmt)</w:t>
            </w:r>
          </w:p>
          <w:p w14:paraId="208E32A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Secure Boot</w:t>
            </w:r>
          </w:p>
          <w:p w14:paraId="0A3A89BD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Secured Component Verification (Hardware integrity check) Secure Erase</w:t>
            </w:r>
          </w:p>
          <w:p w14:paraId="02C2D34F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Silicon Root of Trust</w:t>
            </w:r>
          </w:p>
          <w:p w14:paraId="0731214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System Lockdown</w:t>
            </w:r>
          </w:p>
          <w:p w14:paraId="02D6F871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 xml:space="preserve">TPM 2.0 FIPS, CC-TCG certified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05C862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E50ACF" w14:textId="2C88F330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DA7CE65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76E00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7E576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VMware Support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EC9803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907365" w14:textId="1CE6313C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1C7C76ED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A5D754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20.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274CE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</w:rPr>
            </w:pPr>
            <w:r w:rsidRPr="014F1550">
              <w:rPr>
                <w:rFonts w:ascii="Times New Roman" w:hAnsi="Times New Roman"/>
              </w:rPr>
              <w:t xml:space="preserve">Požadujeme přítomnost serveru na VMware HCL seznamu pro VMware ESX 8.0 U3, viz </w:t>
            </w:r>
          </w:p>
          <w:p w14:paraId="3287BAA9" w14:textId="77777777" w:rsidR="00C250B4" w:rsidRPr="00C3140E" w:rsidRDefault="00A33568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hyperlink r:id="rId9">
              <w:r w:rsidR="00C250B4" w:rsidRPr="014F1550">
                <w:rPr>
                  <w:rStyle w:val="Hypertextovodkaz"/>
                  <w:rFonts w:ascii="Times New Roman" w:hAnsi="Times New Roman"/>
                </w:rPr>
                <w:t>https://compatibilityguide.broadcom.com/</w:t>
              </w:r>
            </w:hyperlink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10A53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9FBF58" w14:textId="45FB987F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E16DCE2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EB2169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6DA5A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Integrovaná vzdálená správa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785F04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E1FF95" w14:textId="601627D6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620518B9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249734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C97C35" w14:textId="22271C7C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Server musí disponovat vyhrazeným Gb portem pro vzdálený management, port musí mít k dispozici úložiště pro firmware, ovladače a další sw komponenty. Úložiště musí být konfigurovatelné pro vytváření instalačních sad s možností rollback/patch při pádu aktualizace. Server musí podporovat bez agentový vzdálený management. Vzdálený management musí podporovat standardní webové prohlížeče pro grafickou vzdálenou konzoli spolu s tlačítkem pro Virtual Power a podporovat  vzdálený boot z DVD/CD/USB zařízení a být schopen uchovávat historická data o sw upgradech a patchích. Musí být podporována vícefaktorová autenti</w:t>
            </w:r>
            <w:r w:rsidR="007C1A80">
              <w:rPr>
                <w:rFonts w:ascii="Times New Roman" w:hAnsi="Times New Roman"/>
                <w:lang w:eastAsia="cs-CZ"/>
              </w:rPr>
              <w:t>fi</w:t>
            </w:r>
            <w:r w:rsidRPr="00C3140E">
              <w:rPr>
                <w:rFonts w:ascii="Times New Roman" w:hAnsi="Times New Roman"/>
                <w:lang w:eastAsia="cs-CZ"/>
              </w:rPr>
              <w:t>kace. Musí být monitorovány změny v hw a systémové konfiguraci, musí být podporována rychlá diagnostika vzniklých problémů. Pro vz</w:t>
            </w:r>
            <w:r>
              <w:rPr>
                <w:rFonts w:ascii="Times New Roman" w:hAnsi="Times New Roman"/>
                <w:lang w:eastAsia="cs-CZ"/>
              </w:rPr>
              <w:t>d</w:t>
            </w:r>
            <w:r w:rsidRPr="00C3140E">
              <w:rPr>
                <w:rFonts w:ascii="Times New Roman" w:hAnsi="Times New Roman"/>
                <w:lang w:eastAsia="cs-CZ"/>
              </w:rPr>
              <w:t xml:space="preserve">álenou správu musí být podporována mobilní zařízení Android a Apple OS. Vzdálená konzola musí umožnit současný přístup až 6 uživatelům během pre-OS a OS runtime operací, musí existovat schopnost uchovat video z poslední zásadní poruchy a posledního bootovacího procesu, musí být </w:t>
            </w:r>
            <w:r w:rsidRPr="00C3140E">
              <w:rPr>
                <w:rFonts w:ascii="Times New Roman" w:hAnsi="Times New Roman"/>
                <w:lang w:eastAsia="cs-CZ"/>
              </w:rPr>
              <w:lastRenderedPageBreak/>
              <w:t>podporována MS TS integrace včetně 128 bitové SSL enkrypce a Secure Shell Version 2, musí být podporovány AES a 3DES na prohlížeči a vzdálený firmware update a JAVA free pro vzdálenou konzoli. Musí být podporována současná podpora většího množství serverů a to v následujících komponentách: Power Control, Power Caping, Firmware Update, konfigurace, Virtual Media, Licence Activation. Musí být podporována RESTFullAPI integrace a předávání hw událostí přímo na výrobce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AEE0B0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EE74D7" w14:textId="517C7D4A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2EC51A6D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92490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084086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Server management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A02A53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847D3C" w14:textId="0CC509F0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1B8135A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9380D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C2AF9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Musí být umožněn rychlý pohled na spravované serverové zdroje. Minimální zobrazované položky Dashboardu jsou  Server Profiles, Server Hardware a Appliance Alerts. Přístup do managementu musí být řízen pomocí rolí. Management sw musí být integrovatelný minimálně do VMware vCenter a Microsoft SCVMM. Systém musí umožňovat proaktivní notifikaci o aktuálních nebo hrozících selháních kritických komponent jako jsou procesory, paměť a disky. Systém musí být dostupný přes vlastní portál odkudkoliv. Systém mus</w:t>
            </w:r>
            <w:r>
              <w:rPr>
                <w:rFonts w:ascii="Times New Roman" w:hAnsi="Times New Roman"/>
                <w:lang w:eastAsia="cs-CZ"/>
              </w:rPr>
              <w:t>í</w:t>
            </w:r>
            <w:r w:rsidRPr="00C3140E">
              <w:rPr>
                <w:rFonts w:ascii="Times New Roman" w:hAnsi="Times New Roman"/>
                <w:lang w:eastAsia="cs-CZ"/>
              </w:rPr>
              <w:t xml:space="preserve"> být schopen upozornit na out-of-date BIOS, ovladače a agenty server managementu a umožnit vzdálený update těchto komponent. Server management sw musí být od stejného výrobce, jako je výrobce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D80F60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D29A96" w14:textId="2FDF5B39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15651582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F964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48F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Záruka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260A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51E2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7DA44D6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DDD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23.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459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Technická podpora výrobce po dobu 60 měsíců od převzetí zboží v režimu 9x5 na místě se zahájením opravy nejpozději následující pracovní den od nahlášení závady.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B28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72071" w14:textId="26BB5D4B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</w:tbl>
    <w:p w14:paraId="2339D3F7" w14:textId="77777777" w:rsidR="00C250B4" w:rsidRDefault="00C250B4" w:rsidP="00C250B4">
      <w:pPr>
        <w:pStyle w:val="Odstavecseseznamem"/>
        <w:ind w:left="426"/>
      </w:pPr>
    </w:p>
    <w:p w14:paraId="7C856E16" w14:textId="77777777" w:rsidR="00C250B4" w:rsidRDefault="00C250B4" w:rsidP="00C250B4">
      <w:pPr>
        <w:pStyle w:val="Odstavecseseznamem"/>
        <w:numPr>
          <w:ilvl w:val="0"/>
          <w:numId w:val="1"/>
        </w:numPr>
        <w:spacing w:after="200" w:line="276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1ks Zálohovací server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5580"/>
        <w:gridCol w:w="1016"/>
        <w:gridCol w:w="1745"/>
      </w:tblGrid>
      <w:tr w:rsidR="00C250B4" w:rsidRPr="00C3140E" w14:paraId="0E5120A5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DD4D8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Číslo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F3567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Požadavek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48A55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Splňuje ANO/NE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FCB8FA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 xml:space="preserve">Způsob </w:t>
            </w:r>
            <w:r>
              <w:rPr>
                <w:rFonts w:ascii="Times New Roman" w:hAnsi="Times New Roman"/>
                <w:b/>
                <w:bCs/>
                <w:lang w:eastAsia="cs-CZ"/>
              </w:rPr>
              <w:t>na</w:t>
            </w: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plnění</w:t>
            </w:r>
          </w:p>
        </w:tc>
      </w:tr>
      <w:tr w:rsidR="00C250B4" w:rsidRPr="00C3140E" w14:paraId="017ABE7A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5E1AE7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3AFC45" w14:textId="51C11B6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Šasi pro montáž do standardního racku o velikosti max 2U. P</w:t>
            </w:r>
            <w:r w:rsidRPr="014F1550">
              <w:rPr>
                <w:rFonts w:ascii="Times New Roman" w:hAnsi="Times New Roman"/>
              </w:rPr>
              <w:t>ožadujeme dodání serveru s rackmount příslušenstvím včetně pohyblivého ramene pro zachycení kabeláže.</w:t>
            </w:r>
            <w:r w:rsidR="007C1A80">
              <w:rPr>
                <w:rFonts w:ascii="Times New Roman" w:hAnsi="Times New Roman"/>
              </w:rPr>
              <w:t xml:space="preserve"> (Model serveru a výrobce)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EC8935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587B2F" w14:textId="546E343F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451D502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EA004C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1A435F" w14:textId="77777777" w:rsidR="00C250B4" w:rsidRDefault="00C250B4" w:rsidP="009070E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Roboto" w:eastAsia="Roboto" w:hAnsi="Roboto" w:cs="Roboto"/>
                <w:color w:val="000000" w:themeColor="text1"/>
                <w:sz w:val="21"/>
                <w:szCs w:val="21"/>
              </w:rPr>
              <w:t>SAS/SATA Backplane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9757B2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0C2CBE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6568B50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9823C3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A0A989" w14:textId="77777777" w:rsidR="00C250B4" w:rsidRDefault="00C250B4" w:rsidP="009070EF">
            <w:pPr>
              <w:tabs>
                <w:tab w:val="left" w:pos="217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Trusted Platform Module 2.0 V5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94C15E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CAE965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5E6BBD7A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F50E73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4.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38543A" w14:textId="77777777" w:rsidR="00C250B4" w:rsidRDefault="00C250B4" w:rsidP="009070EF">
            <w:pPr>
              <w:spacing w:line="240" w:lineRule="auto"/>
              <w:rPr>
                <w:rFonts w:ascii="Roboto" w:eastAsia="Roboto" w:hAnsi="Roboto" w:cs="Roboto"/>
                <w:sz w:val="21"/>
                <w:szCs w:val="21"/>
                <w:lang w:val="en-US"/>
              </w:rPr>
            </w:pPr>
            <w:r w:rsidRPr="014F1550">
              <w:rPr>
                <w:rFonts w:ascii="Roboto" w:eastAsia="Roboto" w:hAnsi="Roboto" w:cs="Roboto"/>
                <w:color w:val="000000" w:themeColor="text1"/>
                <w:sz w:val="21"/>
                <w:szCs w:val="21"/>
                <w:lang w:val="en-US"/>
              </w:rPr>
              <w:t>3.5" Chassis with up to 12 SAS3/SATA Drives with 4x2.5" Rear, LP Adapter PERC 12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4180C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1B8289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08788D8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50C6F6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5.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EDBCCF" w14:textId="77777777" w:rsidR="00C250B4" w:rsidRDefault="00C250B4" w:rsidP="009070E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LCD Bezel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712B31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92B00C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7EA02512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D98334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6.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8B269A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Procesory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54AB13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33DC88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FFB4A3F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BB114F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93E197" w14:textId="77777777" w:rsidR="00C250B4" w:rsidRDefault="00C250B4" w:rsidP="009070EF">
            <w:pPr>
              <w:spacing w:after="0" w:line="240" w:lineRule="auto"/>
              <w:rPr>
                <w:rFonts w:ascii="Roboto" w:eastAsia="Roboto" w:hAnsi="Roboto" w:cs="Roboto"/>
                <w:color w:val="000000" w:themeColor="text1"/>
                <w:sz w:val="21"/>
                <w:szCs w:val="21"/>
              </w:rPr>
            </w:pPr>
            <w:r w:rsidRPr="014F1550">
              <w:rPr>
                <w:rFonts w:ascii="Times New Roman" w:hAnsi="Times New Roman" w:cs="Times New Roman"/>
                <w:lang w:eastAsia="cs-CZ"/>
              </w:rPr>
              <w:t>Požadujeme: 1</w:t>
            </w:r>
            <w:r w:rsidRPr="014F1550">
              <w:rPr>
                <w:rFonts w:ascii="Times New Roman" w:hAnsi="Times New Roman" w:cs="Times New Roman"/>
                <w:b/>
                <w:bCs/>
                <w:lang w:eastAsia="cs-CZ"/>
              </w:rPr>
              <w:t>ks CPU</w:t>
            </w:r>
            <w:r w:rsidRPr="014F1550">
              <w:rPr>
                <w:rFonts w:ascii="Times New Roman" w:hAnsi="Times New Roman" w:cs="Times New Roman"/>
                <w:lang w:eastAsia="cs-CZ"/>
              </w:rPr>
              <w:t xml:space="preserve">, musí mít minimálně </w:t>
            </w:r>
            <w:r w:rsidRPr="014F1550">
              <w:rPr>
                <w:rFonts w:ascii="Times New Roman" w:hAnsi="Times New Roman" w:cs="Times New Roman"/>
                <w:b/>
                <w:bCs/>
              </w:rPr>
              <w:t>16C</w:t>
            </w:r>
            <w:r w:rsidRPr="014F1550">
              <w:rPr>
                <w:rFonts w:ascii="Times New Roman" w:hAnsi="Times New Roman" w:cs="Times New Roman"/>
              </w:rPr>
              <w:t>/32T jader, nativní frekvence procesoru minimálně 3</w:t>
            </w:r>
            <w:r w:rsidRPr="014F1550">
              <w:rPr>
                <w:rFonts w:ascii="Times New Roman" w:hAnsi="Times New Roman" w:cs="Times New Roman"/>
                <w:b/>
                <w:bCs/>
              </w:rPr>
              <w:t>,0 GHz</w:t>
            </w:r>
            <w:r w:rsidRPr="014F1550">
              <w:rPr>
                <w:rFonts w:ascii="Times New Roman" w:hAnsi="Times New Roman" w:cs="Times New Roman"/>
              </w:rPr>
              <w:t xml:space="preserve">, velikost L3 cache minimálně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</w:rPr>
              <w:t>64M</w:t>
            </w:r>
            <w:r w:rsidRPr="014F1550">
              <w:rPr>
                <w:rFonts w:ascii="Roboto" w:eastAsia="Roboto" w:hAnsi="Roboto" w:cs="Roboto"/>
                <w:color w:val="000000" w:themeColor="text1"/>
                <w:sz w:val="21"/>
                <w:szCs w:val="21"/>
              </w:rPr>
              <w:t xml:space="preserve"> (200 W) DDR5-4800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4201D2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4CB653" w14:textId="22D74282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4F88014C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5C2049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7.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4F82B6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Paměť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565310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BD6992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870BD04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A692CF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5ACCA4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 xml:space="preserve">Osaditelnost min. 12 ks DDR5 RDIMM paměťových modulů o kapacitě až 128GB. Ochrana paměti: Advanced ECC s multi-bit error protection, Online spare, mirrored memory a fast fault tolerance.  </w:t>
            </w:r>
          </w:p>
          <w:p w14:paraId="4A698752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 xml:space="preserve">Požadavek na osazení RAM: 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64 GB RAM, </w:t>
            </w: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paměťové moduly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4x16GB ECC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</w:rPr>
              <w:t>RDIMM, 5600MT/s, Dual Rank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79232A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46DBF3" w14:textId="371F451A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5766566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0FFDBA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8.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856FAE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Boot Optimized Storage Cards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1A5F5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C98E57" w14:textId="0DC5D1D3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AF3CB55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989D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7C8D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b/>
                <w:bCs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 xml:space="preserve">Požadujeme: Controller card with </w:t>
            </w:r>
            <w:r w:rsidRPr="014F1550">
              <w:rPr>
                <w:rFonts w:ascii="Times New Roman" w:hAnsi="Times New Roman"/>
                <w:b/>
                <w:bCs/>
                <w:lang w:val="en-US" w:eastAsia="cs-CZ"/>
              </w:rPr>
              <w:t>2ks M.2 480GB v RAID1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0BF0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9A14" w14:textId="45AAC20C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lang w:eastAsia="cs-CZ"/>
              </w:rPr>
              <w:t>*</w:t>
            </w:r>
          </w:p>
        </w:tc>
      </w:tr>
      <w:tr w:rsidR="00C250B4" w:rsidRPr="00C3140E" w14:paraId="6AC399B8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CC3C1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2A31BE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Interní diskový subsystém serveru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C33BB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D782D9" w14:textId="790F3EFA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2125BCAD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ED0E5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9.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4C3263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 xml:space="preserve">Disky musí být označeny systémem zabraňujícím vyjmutí aktuálně používaného disku. </w:t>
            </w:r>
          </w:p>
          <w:p w14:paraId="4F35F9DF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14F1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Požadavek na osazení:</w:t>
            </w:r>
          </w:p>
          <w:p w14:paraId="64BFCE28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  <w:lang w:val="en-US"/>
              </w:rPr>
              <w:t>12ks - 24TB</w:t>
            </w:r>
            <w:r w:rsidRPr="014F1550">
              <w:rPr>
                <w:rFonts w:ascii="Roboto" w:eastAsia="Roboto" w:hAnsi="Roboto" w:cs="Roboto"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  <w:lang w:val="en-US"/>
              </w:rPr>
              <w:t>Hard Drive SAS ISE 12 Gbps 7.2K 512e 3.5in Hot-Plug, AG Drive</w:t>
            </w:r>
            <w:r w:rsidRPr="014F155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v RAID5</w:t>
            </w:r>
          </w:p>
          <w:p w14:paraId="2D54AED2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14F1550">
              <w:rPr>
                <w:rFonts w:ascii="Roboto" w:eastAsia="Roboto" w:hAnsi="Roboto" w:cs="Roboto"/>
                <w:b/>
                <w:bCs/>
                <w:color w:val="000000" w:themeColor="text1"/>
                <w:sz w:val="21"/>
                <w:szCs w:val="21"/>
                <w:lang w:val="en-US"/>
              </w:rPr>
              <w:t>4ks - 1.6TB SSD SAS ISE, Mixed Use, up to 24Gbps 512e 2.5in Flex Bay, AG Drive (RAID1)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C3836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B9513CE" w14:textId="42E32AC3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22E2A7B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C3EF9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 10.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CC7822" w14:textId="77777777" w:rsidR="00C250B4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t>Požadujeme: 1ks HW RAID řadič, s </w:t>
            </w:r>
            <w:r w:rsidRPr="014F1550">
              <w:rPr>
                <w:rFonts w:ascii="Times New Roman" w:hAnsi="Times New Roman"/>
                <w:lang w:eastAsia="cs-CZ"/>
              </w:rPr>
              <w:t>backed write cache</w:t>
            </w:r>
            <w:r>
              <w:t>, minimální vlastnosti řadiče: podpora RAID 0, 1, 5</w:t>
            </w:r>
            <w:r w:rsidRPr="014F1550">
              <w:rPr>
                <w:rFonts w:ascii="Times New Roman" w:hAnsi="Times New Roman"/>
                <w:lang w:eastAsia="cs-CZ"/>
              </w:rPr>
              <w:t xml:space="preserve"> (onboard nebo osazený v PCI Express slotu).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29943A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287A24" w14:textId="1FEC63F7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14:paraId="1DF89004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4831BA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A89326" w14:textId="77777777" w:rsidR="00C250B4" w:rsidRDefault="00C250B4" w:rsidP="009070EF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Požadujeme</w:t>
            </w:r>
            <w:r w:rsidRPr="014F1550">
              <w:rPr>
                <w:rFonts w:ascii="Calibri" w:eastAsia="Calibri" w:hAnsi="Calibri" w:cs="Calibri"/>
                <w:color w:val="000000" w:themeColor="text1"/>
              </w:rPr>
              <w:t xml:space="preserve"> : 1ks 12 Gbps SAS HBA controller PCIe, a minimálně 2ks kabelů s externím konektorem vhodným pro případné připojení externích SATA disků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21E5E7" w14:textId="77777777" w:rsidR="00C250B4" w:rsidRDefault="00C250B4" w:rsidP="009070EF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7DCB99" w14:textId="4AC3CE80" w:rsidR="00C250B4" w:rsidRDefault="007C1A80" w:rsidP="00F155A3">
            <w:pPr>
              <w:spacing w:line="240" w:lineRule="auto"/>
              <w:jc w:val="center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lang w:eastAsia="cs-CZ"/>
              </w:rPr>
              <w:t>*</w:t>
            </w:r>
          </w:p>
        </w:tc>
      </w:tr>
      <w:tr w:rsidR="00C250B4" w14:paraId="1BB12B04" w14:textId="77777777" w:rsidTr="009070EF">
        <w:trPr>
          <w:trHeight w:val="300"/>
        </w:trPr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9E5A" w14:textId="77777777" w:rsidR="00C250B4" w:rsidRDefault="00C250B4" w:rsidP="009070EF">
            <w:pPr>
              <w:spacing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C5AC" w14:textId="77777777" w:rsidR="00C250B4" w:rsidRDefault="00C250B4" w:rsidP="009070EF">
            <w:pPr>
              <w:spacing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Networking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55AB" w14:textId="77777777" w:rsidR="00C250B4" w:rsidRDefault="00C250B4" w:rsidP="009070E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301B" w14:textId="77777777" w:rsidR="00C250B4" w:rsidRDefault="00C250B4" w:rsidP="00F155A3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8A2C86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FC8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12.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FE6D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Požadujeme:</w:t>
            </w:r>
          </w:p>
          <w:p w14:paraId="76C15477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</w:rPr>
            </w:pPr>
            <w:r w:rsidRPr="014F1550">
              <w:rPr>
                <w:rFonts w:ascii="Times New Roman" w:hAnsi="Times New Roman"/>
                <w:b/>
                <w:bCs/>
              </w:rPr>
              <w:t>2 porty 10Gbit SFP+ včetně všech transceiverů</w:t>
            </w:r>
            <w:r w:rsidRPr="014F1550">
              <w:rPr>
                <w:rFonts w:ascii="Times New Roman" w:hAnsi="Times New Roman"/>
              </w:rPr>
              <w:t xml:space="preserve"> (Cisco kompatibilní) a kabelů (3m) pro redundantní připojení na stávající CISCO LAN infrastrukturu (stacky C3850)</w:t>
            </w:r>
          </w:p>
          <w:p w14:paraId="71D2544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7212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ED63" w14:textId="54D5E12F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078BD530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EFF92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363B2A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PCIe sloty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88869D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A0EC09" w14:textId="43A70736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CE63A68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7E4398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CEC43E" w14:textId="77777777" w:rsidR="00A30595" w:rsidRDefault="00A30595" w:rsidP="009070EF">
            <w:pPr>
              <w:spacing w:after="0" w:line="240" w:lineRule="auto"/>
              <w:rPr>
                <w:ins w:id="20" w:author="Zeman Dušan, Bc." w:date="2025-07-01T10:59:00Z"/>
                <w:rFonts w:ascii="Times New Roman" w:hAnsi="Times New Roman"/>
                <w:lang w:val="en-US" w:eastAsia="cs-CZ"/>
              </w:rPr>
            </w:pPr>
            <w:ins w:id="21" w:author="Zeman Dušan, Bc." w:date="2025-07-01T10:59:00Z">
              <w:r w:rsidRPr="00A30595">
                <w:rPr>
                  <w:rFonts w:ascii="Times New Roman" w:hAnsi="Times New Roman"/>
                  <w:lang w:val="en-US" w:eastAsia="cs-CZ"/>
                </w:rPr>
                <w:t>PCIe Gen - Gen5 @32 GT/s, PCIe Slot - Up to eight PCIe Slots with x8 or x16 lanes</w:t>
              </w:r>
            </w:ins>
          </w:p>
          <w:p w14:paraId="78F3D7B0" w14:textId="0D9ED7F0" w:rsidR="00C250B4" w:rsidRPr="00C3140E" w:rsidDel="00A30595" w:rsidRDefault="00C250B4" w:rsidP="009070EF">
            <w:pPr>
              <w:spacing w:after="0" w:line="240" w:lineRule="auto"/>
              <w:rPr>
                <w:del w:id="22" w:author="Zeman Dušan, Bc." w:date="2025-07-01T10:59:00Z"/>
                <w:rFonts w:ascii="Times New Roman" w:hAnsi="Times New Roman"/>
                <w:lang w:val="en-US" w:eastAsia="cs-CZ"/>
              </w:rPr>
            </w:pPr>
            <w:del w:id="23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Up to eight PCIe slots:</w:delText>
              </w:r>
            </w:del>
          </w:p>
          <w:p w14:paraId="3DA660FE" w14:textId="5D073B1D" w:rsidR="00C250B4" w:rsidRPr="00C3140E" w:rsidDel="00A30595" w:rsidRDefault="00C250B4" w:rsidP="009070EF">
            <w:pPr>
              <w:spacing w:after="0" w:line="240" w:lineRule="auto"/>
              <w:rPr>
                <w:del w:id="24" w:author="Zeman Dušan, Bc." w:date="2025-07-01T10:59:00Z"/>
                <w:rFonts w:ascii="Times New Roman" w:hAnsi="Times New Roman"/>
                <w:lang w:val="en-US" w:eastAsia="cs-CZ"/>
              </w:rPr>
            </w:pPr>
            <w:del w:id="25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1: 1 x8 Gen5 or 1 x8 Gen4 Full height, Half length</w:delText>
              </w:r>
            </w:del>
          </w:p>
          <w:p w14:paraId="32E3B309" w14:textId="32B0BAF8" w:rsidR="00C250B4" w:rsidRPr="00C3140E" w:rsidDel="00A30595" w:rsidRDefault="00C250B4" w:rsidP="009070EF">
            <w:pPr>
              <w:spacing w:after="0" w:line="240" w:lineRule="auto"/>
              <w:rPr>
                <w:del w:id="26" w:author="Zeman Dušan, Bc." w:date="2025-07-01T10:59:00Z"/>
                <w:rFonts w:ascii="Times New Roman" w:hAnsi="Times New Roman"/>
                <w:lang w:eastAsia="cs-CZ"/>
              </w:rPr>
            </w:pPr>
            <w:del w:id="27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2: 1 x8/1 x16 Gen5 or 1 x8 Gen4 Full height, Half length or 1 x16 Gen5 Full height Full length</w:delText>
              </w:r>
            </w:del>
          </w:p>
          <w:p w14:paraId="6458340A" w14:textId="71248E8F" w:rsidR="00C250B4" w:rsidRPr="00C3140E" w:rsidDel="00A30595" w:rsidRDefault="00C250B4" w:rsidP="009070EF">
            <w:pPr>
              <w:spacing w:after="0" w:line="240" w:lineRule="auto"/>
              <w:rPr>
                <w:del w:id="28" w:author="Zeman Dušan, Bc." w:date="2025-07-01T10:59:00Z"/>
                <w:rFonts w:ascii="Times New Roman" w:hAnsi="Times New Roman"/>
                <w:lang w:eastAsia="cs-CZ"/>
              </w:rPr>
            </w:pPr>
            <w:del w:id="29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3: 1 x16 Gen4 Low profile, Half length</w:delText>
              </w:r>
            </w:del>
          </w:p>
          <w:p w14:paraId="26D14052" w14:textId="56108DBF" w:rsidR="00C250B4" w:rsidRPr="00C3140E" w:rsidDel="00A30595" w:rsidRDefault="00C250B4" w:rsidP="009070EF">
            <w:pPr>
              <w:spacing w:after="0" w:line="240" w:lineRule="auto"/>
              <w:rPr>
                <w:del w:id="30" w:author="Zeman Dušan, Bc." w:date="2025-07-01T10:59:00Z"/>
                <w:rFonts w:ascii="Times New Roman" w:hAnsi="Times New Roman"/>
                <w:lang w:eastAsia="cs-CZ"/>
              </w:rPr>
            </w:pPr>
            <w:del w:id="31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4: 1 x8 Gen4 Full height, Half length</w:delText>
              </w:r>
            </w:del>
          </w:p>
          <w:p w14:paraId="449D57B7" w14:textId="205C3F6D" w:rsidR="00C250B4" w:rsidRPr="00C3140E" w:rsidDel="00A30595" w:rsidRDefault="00C250B4" w:rsidP="009070EF">
            <w:pPr>
              <w:spacing w:after="0" w:line="240" w:lineRule="auto"/>
              <w:rPr>
                <w:del w:id="32" w:author="Zeman Dušan, Bc." w:date="2025-07-01T10:59:00Z"/>
                <w:rFonts w:ascii="Times New Roman" w:hAnsi="Times New Roman"/>
                <w:lang w:eastAsia="cs-CZ"/>
              </w:rPr>
            </w:pPr>
            <w:del w:id="33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5: 1 x8 Gen4 Full height, Half length or 1 x16 Gen4 Full height , Full length</w:delText>
              </w:r>
            </w:del>
          </w:p>
          <w:p w14:paraId="633ADDB9" w14:textId="47724B9E" w:rsidR="00C250B4" w:rsidRPr="00C3140E" w:rsidDel="00A30595" w:rsidRDefault="00C250B4" w:rsidP="009070EF">
            <w:pPr>
              <w:spacing w:after="0" w:line="240" w:lineRule="auto"/>
              <w:rPr>
                <w:del w:id="34" w:author="Zeman Dušan, Bc." w:date="2025-07-01T10:59:00Z"/>
                <w:rFonts w:ascii="Times New Roman" w:hAnsi="Times New Roman"/>
                <w:lang w:eastAsia="cs-CZ"/>
              </w:rPr>
            </w:pPr>
            <w:del w:id="35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6: 1 x16 Gen4 Low profile, Half length</w:delText>
              </w:r>
            </w:del>
          </w:p>
          <w:p w14:paraId="6458DEAB" w14:textId="53867810" w:rsidR="00C250B4" w:rsidRPr="00C3140E" w:rsidDel="00A30595" w:rsidRDefault="00C250B4" w:rsidP="009070EF">
            <w:pPr>
              <w:spacing w:after="0" w:line="240" w:lineRule="auto"/>
              <w:rPr>
                <w:del w:id="36" w:author="Zeman Dušan, Bc." w:date="2025-07-01T10:59:00Z"/>
                <w:rFonts w:ascii="Times New Roman" w:hAnsi="Times New Roman"/>
                <w:lang w:eastAsia="cs-CZ"/>
              </w:rPr>
            </w:pPr>
            <w:del w:id="37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7: 1 x8/1 x16 Gen5 or 1 x8 Gen4 Full height, Half length or 1 x16 Gen5 Full height, Full length</w:delText>
              </w:r>
            </w:del>
          </w:p>
          <w:p w14:paraId="40632581" w14:textId="68B8DFD1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del w:id="38" w:author="Zeman Dušan, Bc." w:date="2025-07-01T10:59:00Z">
              <w:r w:rsidRPr="014F1550" w:rsidDel="00A30595">
                <w:rPr>
                  <w:rFonts w:ascii="Times New Roman" w:hAnsi="Times New Roman"/>
                  <w:lang w:val="en-US" w:eastAsia="cs-CZ"/>
                </w:rPr>
                <w:delText>Slot 8: 1 x8 Gen5 or 1 x8 Gen4 Full height, Half length</w:delText>
              </w:r>
            </w:del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A2A878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25DEEF" w14:textId="79CC8824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00B9DB2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5BA1D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5C8AD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eastAsia="cs-CZ"/>
              </w:rPr>
              <w:t>Porty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4692B3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76B2E5" w14:textId="368FD200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AAB98CB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1A1AF8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14.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89A332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 xml:space="preserve">Server musí být vybaven minimálně: jedním seriovým portem, 1x VGA, 3ks USB portů (minimálně jeden zepředu, dva zadní a jeden uvnitř). Minimálně interní a zadní port musí být typu USB 3.0. 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466100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03FA72" w14:textId="46782CD5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846A6F4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722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15.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FFF5" w14:textId="77777777" w:rsidR="00C250B4" w:rsidRDefault="00C250B4" w:rsidP="009070EF">
            <w:pPr>
              <w:tabs>
                <w:tab w:val="left" w:pos="2179"/>
              </w:tabs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Dedikovaný ethernetový port pro management kartu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14AC" w14:textId="77777777" w:rsidR="00C250B4" w:rsidRPr="00C3140E" w:rsidRDefault="00C250B4" w:rsidP="009070EF">
            <w:pPr>
              <w:spacing w:after="0" w:line="240" w:lineRule="auto"/>
              <w:rPr>
                <w:rFonts w:ascii="Calibri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ECF0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hAnsi="Calibri" w:cs="Calibri"/>
                <w:lang w:eastAsia="cs-CZ"/>
              </w:rPr>
            </w:pPr>
          </w:p>
        </w:tc>
      </w:tr>
      <w:tr w:rsidR="00C250B4" w:rsidRPr="00C3140E" w14:paraId="42362D1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7FAA79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BB908B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Napájecí zdroje a větráky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A4DAE6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6E5817" w14:textId="0B5CB143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6B8B218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6DABA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16.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5F9BD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b/>
                <w:bCs/>
                <w:lang w:val="en-US" w:eastAsia="cs-CZ"/>
              </w:rPr>
              <w:t xml:space="preserve">Požadavek: </w:t>
            </w:r>
            <w:r w:rsidRPr="014F1550">
              <w:rPr>
                <w:rFonts w:ascii="Times New Roman" w:hAnsi="Times New Roman"/>
                <w:lang w:eastAsia="cs-CZ"/>
              </w:rPr>
              <w:t>Server musí být osazen redundantními hot-plug větráky a dvěma redundantními (1+1) hot-plug napájecími zdroji s účinností až 94 % a výkonem min. 2400 W každý.</w:t>
            </w:r>
          </w:p>
          <w:p w14:paraId="1BE92221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14F1550">
              <w:rPr>
                <w:rFonts w:ascii="Times New Roman" w:eastAsia="Times New Roman" w:hAnsi="Times New Roman" w:cs="Times New Roman"/>
                <w:color w:val="000000" w:themeColor="text1"/>
              </w:rPr>
              <w:t>Redundantní napájecí zdroje musí být výkonově dimenzované pro maximální počet disků a CPU osaditelných do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CEFBD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A1501B" w14:textId="2C2CBC5D" w:rsidR="00C250B4" w:rsidRPr="00C3140E" w:rsidRDefault="007C1A80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5A3D966E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932744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563E15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Podpora průmyslových standardů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98986D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1C5D8D" w14:textId="3C807F22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06FE64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C0DA3F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17.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81660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ACPI 6.1 Compliant</w:t>
            </w:r>
          </w:p>
          <w:p w14:paraId="5B33C46D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PCIe 3.0 Compliant</w:t>
            </w:r>
          </w:p>
          <w:p w14:paraId="6C03780A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PXE Support</w:t>
            </w:r>
          </w:p>
          <w:p w14:paraId="5C210DC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WOL Support</w:t>
            </w:r>
          </w:p>
          <w:p w14:paraId="7B1B0FD1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Microsoft® Logo certifications</w:t>
            </w:r>
          </w:p>
          <w:p w14:paraId="583AB46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USB 3.0 Support</w:t>
            </w:r>
          </w:p>
          <w:p w14:paraId="5F28518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USB 2.0 Support</w:t>
            </w:r>
          </w:p>
          <w:p w14:paraId="28CB732B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Energy Star</w:t>
            </w:r>
          </w:p>
          <w:p w14:paraId="200E0008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ASHRAE A3/A4</w:t>
            </w:r>
          </w:p>
          <w:p w14:paraId="5423EA5A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UEFI (Unified Extensible Firmware Interface Forum)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E2686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CCB607" w14:textId="289A0682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4E3438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E174C3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494BED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Podpora operačních systémů a virtualizace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F26E41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7CA56D" w14:textId="37F863D2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B465FA7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A17DE9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18.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682984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Microsoft Windows Server</w:t>
            </w:r>
          </w:p>
          <w:p w14:paraId="620D669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Red Hat Enterprise Linux (RHEL)</w:t>
            </w:r>
          </w:p>
          <w:p w14:paraId="3724E30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SUSE Linux Enterprise Server (SLES)</w:t>
            </w:r>
          </w:p>
          <w:p w14:paraId="1D266447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>
              <w:rPr>
                <w:rFonts w:ascii="Times New Roman" w:hAnsi="Times New Roman"/>
                <w:lang w:eastAsia="cs-CZ"/>
              </w:rPr>
              <w:t>VMware</w:t>
            </w:r>
          </w:p>
          <w:p w14:paraId="64E1BE60" w14:textId="77777777" w:rsidR="00C250B4" w:rsidRPr="002611AC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>
              <w:rPr>
                <w:rFonts w:ascii="Times New Roman" w:hAnsi="Times New Roman"/>
                <w:lang w:eastAsia="cs-CZ"/>
              </w:rPr>
              <w:t>Ubuntu Server LTS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5146C3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14712C" w14:textId="4F1A4AC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72FF9956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D06C1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D0D50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Systém Security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89395E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6AC475" w14:textId="3EB385D1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1121C955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AA7A77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19.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291BBE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Cryptographically signed firmware</w:t>
            </w:r>
          </w:p>
          <w:p w14:paraId="511A332C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Data at Rest Encryption (SEDs with local or external key mgmt)</w:t>
            </w:r>
          </w:p>
          <w:p w14:paraId="7529EF3B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Secure Boot</w:t>
            </w:r>
          </w:p>
          <w:p w14:paraId="64CB98E0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Secured Component Verification (Hardware integrity check) Secure Erase</w:t>
            </w:r>
          </w:p>
          <w:p w14:paraId="71B4BFAF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Silicon Root of Trust</w:t>
            </w:r>
          </w:p>
          <w:p w14:paraId="3E2A9582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System Lockdown</w:t>
            </w:r>
          </w:p>
          <w:p w14:paraId="02B67CAA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val="en-US" w:eastAsia="cs-CZ"/>
              </w:rPr>
            </w:pPr>
            <w:r w:rsidRPr="014F1550">
              <w:rPr>
                <w:rFonts w:ascii="Times New Roman" w:hAnsi="Times New Roman"/>
                <w:lang w:val="en-US" w:eastAsia="cs-CZ"/>
              </w:rPr>
              <w:t>TPM 2.0 FIPS, CC-TCG certified</w:t>
            </w:r>
          </w:p>
          <w:p w14:paraId="2DD93078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Bezel Locking Kit option</w:t>
            </w:r>
          </w:p>
          <w:p w14:paraId="0025339B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Chassis Intrusion detection option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397AC8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280A58" w14:textId="08216E62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D69D826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3582F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EF1E32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hAnsi="Times New Roman"/>
                <w:b/>
                <w:bCs/>
                <w:lang w:eastAsia="cs-CZ"/>
              </w:rPr>
              <w:t>VMware</w:t>
            </w:r>
            <w:r w:rsidRPr="00C3140E">
              <w:rPr>
                <w:rFonts w:ascii="Times New Roman" w:hAnsi="Times New Roman"/>
                <w:b/>
                <w:bCs/>
                <w:lang w:eastAsia="cs-CZ"/>
              </w:rPr>
              <w:t xml:space="preserve"> Support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66286C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29A348" w14:textId="059455B6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40602A3F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95FF3A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20.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6D0A3F" w14:textId="77777777" w:rsidR="00C250B4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</w:p>
          <w:p w14:paraId="332ED2E0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</w:rPr>
            </w:pPr>
            <w:r w:rsidRPr="014F1550">
              <w:rPr>
                <w:rFonts w:ascii="Times New Roman" w:hAnsi="Times New Roman"/>
              </w:rPr>
              <w:t>Požadujeme přítomnost serveru na VMware HCL seznamu pro VMware ESX 8.0 U3</w:t>
            </w:r>
          </w:p>
          <w:p w14:paraId="265CB9DD" w14:textId="77777777" w:rsidR="00C250B4" w:rsidRPr="00C3140E" w:rsidRDefault="00A33568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hyperlink r:id="rId10">
              <w:r w:rsidR="00C250B4" w:rsidRPr="014F1550">
                <w:rPr>
                  <w:rStyle w:val="Hypertextovodkaz"/>
                  <w:rFonts w:ascii="Times New Roman" w:hAnsi="Times New Roman"/>
                </w:rPr>
                <w:t>https://compatibilityguide.broadcom.com/</w:t>
              </w:r>
            </w:hyperlink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5308A2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7F1547" w14:textId="26A8CBC2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6DDCB7A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418A7A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6A5120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Integrovaná vzdálená správa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B6F432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C2E527" w14:textId="349DA480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B6A90BC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D3FE02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21.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C461C8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Server musí disponovat vyhrazeným Gb portem pro vzdálený management, port musí mít k dispozici úložiště pro firmware, ovladače a další sw komponenty. Úložiště musí být konfigurovatelné pro vytváření instalačních sad s možností rollback/patch při pádu aktualizace. Server musí podporovat bez agentový vzdálený management. Vzdálený management musí podporovat standardní webové prohlížeče pro grafickou vzdálenou konzoli spolu s tlačítkem pro Virtual Power a podporovat  vzdálený boot z DVD/CD/USB zařízení a být schopen uchovávat historická data o sw upgradech a patchích. Musí být podporována vícefaktorová autentikace. Musí být monitorovány změny v hw a systémové konfiguraci, musí být podporována rychlá diagnostika vzniklých problémů. Pro vz</w:t>
            </w:r>
            <w:r>
              <w:rPr>
                <w:rFonts w:ascii="Times New Roman" w:hAnsi="Times New Roman"/>
                <w:lang w:eastAsia="cs-CZ"/>
              </w:rPr>
              <w:t>d</w:t>
            </w:r>
            <w:r w:rsidRPr="00C3140E">
              <w:rPr>
                <w:rFonts w:ascii="Times New Roman" w:hAnsi="Times New Roman"/>
                <w:lang w:eastAsia="cs-CZ"/>
              </w:rPr>
              <w:t>álenou správu musí být podporována mobilní zařízení Android a Apple OS. Vzdálená konzola musí umožnit současný přístup až 6 uživatelům během pre-OS a OS runtime operací, musí existovat schopnost uchovat video z poslední zásadní poruchy a posledního bootovacího procesu, musí být podporována MS TS integrace včetně 128 bitové SSL enkrypce a Secure Shell Version 2, musí být podporovány AES a 3DES na prohlížeči a vzdálený firmware update a JAVA free pro vzdálenou konzoli. Musí být podporována současná podpora většího množství serverů a to v následujících komponentách: Power Control, Power Caping, Firmware Update, konfigurace, Virtual Media, Licence Activation. Musí být podporována RESTFullAPI integrace a předávání hw událostí přímo na výrobce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E7DAF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C84778" w14:textId="0DEBEEB3" w:rsidR="00C250B4" w:rsidRPr="00C3140E" w:rsidRDefault="00F155A3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27C84B7B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3F5F0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 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2E5EFF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Server management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FF3E5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07A16B" w14:textId="4082386C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3FFFA7C2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047DB5" w14:textId="77777777" w:rsidR="00C250B4" w:rsidRPr="00C3140E" w:rsidRDefault="00C250B4" w:rsidP="009070EF">
            <w:pPr>
              <w:spacing w:after="0" w:line="240" w:lineRule="auto"/>
              <w:rPr>
                <w:rFonts w:ascii="Times New Roman" w:hAnsi="Times New Roman"/>
                <w:lang w:eastAsia="cs-CZ"/>
              </w:rPr>
            </w:pPr>
            <w:r w:rsidRPr="014F1550">
              <w:rPr>
                <w:rFonts w:ascii="Times New Roman" w:hAnsi="Times New Roman"/>
                <w:lang w:eastAsia="cs-CZ"/>
              </w:rPr>
              <w:t>22.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57624C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hAnsi="Times New Roman"/>
                <w:lang w:eastAsia="cs-CZ"/>
              </w:rPr>
              <w:t>Musí být umožněn rychlý pohled na spravované serverové zdroje. Minimální zobrazované položky Dashboardu jsou  Server Profiles, Server Hardware a Appliance Alerts. Přístup do managementu musí být řízen pomocí rolí. Management sw musí být integrovatelný minimálně do VMware vCenter a Microsoft SCVMM. Systém musí umožňovat proaktivní notifikaci o aktuálních nebo hrozících selháních kritických komponent jako jsou procesory, paměť a disky. Systém musí být dostupný přes vlastní portál odkudkoliv. Systém mus</w:t>
            </w:r>
            <w:r>
              <w:rPr>
                <w:rFonts w:ascii="Times New Roman" w:hAnsi="Times New Roman"/>
                <w:lang w:eastAsia="cs-CZ"/>
              </w:rPr>
              <w:t>í</w:t>
            </w:r>
            <w:r w:rsidRPr="00C3140E">
              <w:rPr>
                <w:rFonts w:ascii="Times New Roman" w:hAnsi="Times New Roman"/>
                <w:lang w:eastAsia="cs-CZ"/>
              </w:rPr>
              <w:t xml:space="preserve"> být schopen upozornit na out-of-date BIOS, ovladače a agenty server managementu a umožnit vzdálený update těchto komponent. Server management sw musí být od stejného výrobce, jako je výrobce serveru.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62B36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3140E">
              <w:rPr>
                <w:rFonts w:ascii="Calibri" w:hAnsi="Calibri" w:cs="Calibri"/>
                <w:lang w:eastAsia="cs-CZ"/>
              </w:rPr>
              <w:t> </w:t>
            </w: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8986A8" w14:textId="2F30FD54" w:rsidR="00C250B4" w:rsidRPr="00C3140E" w:rsidRDefault="00F155A3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  <w:tr w:rsidR="00C250B4" w:rsidRPr="00C3140E" w14:paraId="76946ED3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9751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D019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C3140E">
              <w:rPr>
                <w:rFonts w:ascii="Times New Roman" w:hAnsi="Times New Roman"/>
                <w:b/>
                <w:bCs/>
                <w:lang w:eastAsia="cs-CZ"/>
              </w:rPr>
              <w:t>Záruka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2879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782F" w14:textId="77777777" w:rsidR="00C250B4" w:rsidRPr="00C3140E" w:rsidRDefault="00C250B4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C250B4" w:rsidRPr="00C3140E" w14:paraId="5D1AEFA1" w14:textId="77777777" w:rsidTr="009070EF">
        <w:tc>
          <w:tcPr>
            <w:tcW w:w="711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86F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14F1550">
              <w:rPr>
                <w:rFonts w:ascii="Times New Roman" w:eastAsia="Times New Roman" w:hAnsi="Times New Roman" w:cs="Times New Roman"/>
                <w:lang w:eastAsia="cs-CZ"/>
              </w:rPr>
              <w:t>23.</w:t>
            </w:r>
          </w:p>
        </w:tc>
        <w:tc>
          <w:tcPr>
            <w:tcW w:w="55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9F4E" w14:textId="77777777" w:rsidR="00C250B4" w:rsidRPr="00C3140E" w:rsidRDefault="00C250B4" w:rsidP="009070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3140E">
              <w:rPr>
                <w:rFonts w:ascii="Times New Roman" w:eastAsia="Times New Roman" w:hAnsi="Times New Roman" w:cs="Times New Roman"/>
                <w:lang w:eastAsia="cs-CZ"/>
              </w:rPr>
              <w:t xml:space="preserve">Technická podpora výrobce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po dobu 60 měsíců</w:t>
            </w:r>
            <w:r w:rsidRPr="00C3140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od převzetí zboží </w:t>
            </w:r>
            <w:r w:rsidRPr="00C3140E">
              <w:rPr>
                <w:rFonts w:ascii="Times New Roman" w:eastAsia="Times New Roman" w:hAnsi="Times New Roman" w:cs="Times New Roman"/>
                <w:lang w:eastAsia="cs-CZ"/>
              </w:rPr>
              <w:t xml:space="preserve">v režimu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C3140E">
              <w:rPr>
                <w:rFonts w:ascii="Times New Roman" w:eastAsia="Times New Roman" w:hAnsi="Times New Roman" w:cs="Times New Roman"/>
                <w:lang w:eastAsia="cs-CZ"/>
              </w:rPr>
              <w:t>x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  <w:r w:rsidRPr="00C3140E">
              <w:rPr>
                <w:rFonts w:ascii="Times New Roman" w:eastAsia="Times New Roman" w:hAnsi="Times New Roman" w:cs="Times New Roman"/>
                <w:lang w:eastAsia="cs-CZ"/>
              </w:rPr>
              <w:t xml:space="preserve"> na místě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se zahájením opravy nejpozději následující pracovní den od nahlášení vady.</w:t>
            </w:r>
          </w:p>
        </w:tc>
        <w:tc>
          <w:tcPr>
            <w:tcW w:w="10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55CB" w14:textId="77777777" w:rsidR="00C250B4" w:rsidRPr="00C3140E" w:rsidRDefault="00C250B4" w:rsidP="009070E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1A26" w14:textId="0573511E" w:rsidR="00C250B4" w:rsidRPr="00C3140E" w:rsidRDefault="00F155A3" w:rsidP="00F155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*</w:t>
            </w:r>
          </w:p>
        </w:tc>
      </w:tr>
    </w:tbl>
    <w:p w14:paraId="6D67ECCB" w14:textId="77777777" w:rsidR="00C250B4" w:rsidRDefault="00C250B4" w:rsidP="00C250B4">
      <w:pPr>
        <w:pStyle w:val="Odstavecseseznamem"/>
        <w:spacing w:after="200" w:line="276" w:lineRule="auto"/>
        <w:ind w:left="426"/>
        <w:rPr>
          <w:rFonts w:ascii="Times New Roman" w:hAnsi="Times New Roman" w:cs="Times New Roman"/>
          <w:b/>
        </w:rPr>
      </w:pPr>
    </w:p>
    <w:p w14:paraId="46F42ADF" w14:textId="77777777" w:rsidR="00C250B4" w:rsidRPr="003A3C3D" w:rsidRDefault="00C250B4" w:rsidP="00C250B4">
      <w:pPr>
        <w:pStyle w:val="Odstavecseseznamem"/>
        <w:numPr>
          <w:ilvl w:val="0"/>
          <w:numId w:val="1"/>
        </w:numPr>
        <w:spacing w:after="200" w:line="276" w:lineRule="auto"/>
        <w:ind w:left="426" w:hanging="426"/>
        <w:rPr>
          <w:rFonts w:ascii="Times New Roman" w:hAnsi="Times New Roman" w:cs="Times New Roman"/>
          <w:b/>
        </w:rPr>
      </w:pPr>
      <w:r w:rsidRPr="003A3C3D">
        <w:rPr>
          <w:rFonts w:ascii="Times New Roman" w:hAnsi="Times New Roman" w:cs="Times New Roman"/>
          <w:b/>
        </w:rPr>
        <w:t>Operační systémy</w:t>
      </w:r>
    </w:p>
    <w:p w14:paraId="201D820F" w14:textId="77777777" w:rsidR="00C250B4" w:rsidRDefault="00C250B4" w:rsidP="00C250B4">
      <w:pPr>
        <w:pStyle w:val="Odstavecseseznamem"/>
        <w:ind w:left="426"/>
      </w:pPr>
    </w:p>
    <w:p w14:paraId="27133325" w14:textId="77777777" w:rsidR="00C250B4" w:rsidRDefault="00C250B4" w:rsidP="00C250B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14F1550">
        <w:rPr>
          <w:rFonts w:ascii="Times New Roman" w:hAnsi="Times New Roman" w:cs="Times New Roman"/>
          <w:lang w:val="en-US"/>
        </w:rPr>
        <w:t>16ks Windows Server 2025 Datacenter Edition, 16CORE, No MED, UnLTD VMs, No CALs, Multi Language</w:t>
      </w:r>
    </w:p>
    <w:p w14:paraId="269DE70A" w14:textId="77777777" w:rsidR="00C250B4" w:rsidRDefault="00C250B4" w:rsidP="00C250B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14F1550">
        <w:rPr>
          <w:rFonts w:ascii="Times New Roman" w:hAnsi="Times New Roman" w:cs="Times New Roman"/>
        </w:rPr>
        <w:t xml:space="preserve">1ks Windows Server 2025 Standard Edition, 16CORE, NO MED, No CAL, </w:t>
      </w:r>
      <w:r w:rsidRPr="014F1550">
        <w:rPr>
          <w:rFonts w:ascii="Times New Roman" w:hAnsi="Times New Roman" w:cs="Times New Roman"/>
          <w:lang w:val="en-US"/>
        </w:rPr>
        <w:t>Multi Language</w:t>
      </w:r>
    </w:p>
    <w:p w14:paraId="12B520E2" w14:textId="77777777" w:rsidR="00C250B4" w:rsidRPr="002611AC" w:rsidRDefault="00C250B4" w:rsidP="00C250B4">
      <w:pPr>
        <w:rPr>
          <w:rFonts w:ascii="Times New Roman" w:hAnsi="Times New Roman" w:cs="Times New Roman"/>
        </w:rPr>
      </w:pPr>
    </w:p>
    <w:p w14:paraId="49BB450F" w14:textId="77777777" w:rsidR="00C250B4" w:rsidRPr="003A3C3D" w:rsidRDefault="00C250B4" w:rsidP="00C250B4">
      <w:pPr>
        <w:pStyle w:val="Odstavecseseznamem"/>
        <w:numPr>
          <w:ilvl w:val="0"/>
          <w:numId w:val="1"/>
        </w:numPr>
        <w:spacing w:after="200" w:line="276" w:lineRule="auto"/>
        <w:ind w:left="426" w:hanging="426"/>
        <w:rPr>
          <w:rFonts w:ascii="Times New Roman" w:hAnsi="Times New Roman" w:cs="Times New Roman"/>
          <w:b/>
        </w:rPr>
      </w:pPr>
      <w:r w:rsidRPr="003A3C3D">
        <w:rPr>
          <w:rFonts w:ascii="Times New Roman" w:hAnsi="Times New Roman" w:cs="Times New Roman"/>
          <w:b/>
        </w:rPr>
        <w:t>Instalační a implementační služby:</w:t>
      </w:r>
    </w:p>
    <w:p w14:paraId="30552AD0" w14:textId="77777777" w:rsidR="00C250B4" w:rsidRDefault="00C250B4" w:rsidP="00C250B4">
      <w:pPr>
        <w:pStyle w:val="Odstavecseseznamem"/>
        <w:ind w:left="426"/>
      </w:pPr>
    </w:p>
    <w:p w14:paraId="4E5849A6" w14:textId="77777777" w:rsidR="00C250B4" w:rsidRPr="00C41571" w:rsidRDefault="00C250B4" w:rsidP="00C250B4">
      <w:pPr>
        <w:ind w:firstLine="349"/>
        <w:rPr>
          <w:rFonts w:ascii="Times New Roman" w:hAnsi="Times New Roman" w:cs="Times New Roman"/>
        </w:rPr>
      </w:pPr>
      <w:r w:rsidRPr="00C41571">
        <w:rPr>
          <w:rFonts w:ascii="Times New Roman" w:hAnsi="Times New Roman" w:cs="Times New Roman"/>
        </w:rPr>
        <w:t>Zadavatel požaduje, aby součástí dodávky byly minimálně tyto práce, služby:</w:t>
      </w:r>
    </w:p>
    <w:p w14:paraId="2C0E4836" w14:textId="2910D6F8" w:rsidR="00C250B4" w:rsidRDefault="00C250B4" w:rsidP="00F155A3">
      <w:pPr>
        <w:pStyle w:val="Odstavecseseznamem"/>
        <w:numPr>
          <w:ilvl w:val="0"/>
          <w:numId w:val="8"/>
        </w:numPr>
        <w:ind w:left="709"/>
        <w:rPr>
          <w:rFonts w:ascii="Times New Roman" w:hAnsi="Times New Roman" w:cs="Times New Roman"/>
        </w:rPr>
      </w:pPr>
      <w:r w:rsidRPr="00C41571">
        <w:rPr>
          <w:rFonts w:ascii="Times New Roman" w:hAnsi="Times New Roman" w:cs="Times New Roman"/>
        </w:rPr>
        <w:t>Dodávka, instalace a konfigurace virtualizačních serverů včetně instalace hypervizoru</w:t>
      </w:r>
      <w:r w:rsidR="007C1A80">
        <w:rPr>
          <w:rFonts w:ascii="Times New Roman" w:hAnsi="Times New Roman" w:cs="Times New Roman"/>
        </w:rPr>
        <w:t xml:space="preserve"> </w:t>
      </w:r>
      <w:r w:rsidR="007C1A80" w:rsidRPr="007C1A80">
        <w:rPr>
          <w:rFonts w:ascii="Times New Roman" w:hAnsi="Times New Roman" w:cs="Times New Roman"/>
        </w:rPr>
        <w:t>free verzi VMware ESXi</w:t>
      </w:r>
    </w:p>
    <w:p w14:paraId="3AF51077" w14:textId="77777777" w:rsidR="00C250B4" w:rsidRPr="00C41571" w:rsidRDefault="00C250B4" w:rsidP="00C250B4">
      <w:pPr>
        <w:pStyle w:val="Odstavecseseznamem"/>
        <w:numPr>
          <w:ilvl w:val="0"/>
          <w:numId w:val="8"/>
        </w:numPr>
        <w:ind w:left="709"/>
        <w:rPr>
          <w:rFonts w:ascii="Times New Roman" w:hAnsi="Times New Roman" w:cs="Times New Roman"/>
        </w:rPr>
      </w:pPr>
      <w:r w:rsidRPr="00C41571">
        <w:rPr>
          <w:rFonts w:ascii="Times New Roman" w:hAnsi="Times New Roman" w:cs="Times New Roman"/>
        </w:rPr>
        <w:t xml:space="preserve">Dodávka, instalace a konfigurace </w:t>
      </w:r>
      <w:r>
        <w:rPr>
          <w:rFonts w:ascii="Times New Roman" w:hAnsi="Times New Roman" w:cs="Times New Roman"/>
        </w:rPr>
        <w:t>zálohovacího</w:t>
      </w:r>
      <w:r w:rsidRPr="00C41571">
        <w:rPr>
          <w:rFonts w:ascii="Times New Roman" w:hAnsi="Times New Roman" w:cs="Times New Roman"/>
        </w:rPr>
        <w:t xml:space="preserve"> server</w:t>
      </w:r>
      <w:r>
        <w:rPr>
          <w:rFonts w:ascii="Times New Roman" w:hAnsi="Times New Roman" w:cs="Times New Roman"/>
        </w:rPr>
        <w:t>u</w:t>
      </w:r>
      <w:r w:rsidRPr="00C415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včetně OS</w:t>
      </w:r>
      <w:r w:rsidRPr="00C41571">
        <w:rPr>
          <w:rFonts w:ascii="Times New Roman" w:hAnsi="Times New Roman" w:cs="Times New Roman"/>
        </w:rPr>
        <w:t xml:space="preserve"> v aktuální stabilní verzi</w:t>
      </w:r>
    </w:p>
    <w:p w14:paraId="66857EB1" w14:textId="77777777" w:rsidR="00C250B4" w:rsidRPr="00C41571" w:rsidRDefault="00C250B4" w:rsidP="00C250B4">
      <w:pPr>
        <w:pStyle w:val="Odstavecseseznamem"/>
        <w:numPr>
          <w:ilvl w:val="0"/>
          <w:numId w:val="8"/>
        </w:numPr>
        <w:ind w:left="709"/>
        <w:rPr>
          <w:rFonts w:ascii="Times New Roman" w:hAnsi="Times New Roman" w:cs="Times New Roman"/>
        </w:rPr>
      </w:pPr>
      <w:r w:rsidRPr="00C41571">
        <w:rPr>
          <w:rFonts w:ascii="Times New Roman" w:hAnsi="Times New Roman" w:cs="Times New Roman"/>
        </w:rPr>
        <w:t>Dodání a instalace všech potřebných licencí pro řádný provoz předmětu plnění</w:t>
      </w:r>
    </w:p>
    <w:p w14:paraId="2A5A47DC" w14:textId="77777777" w:rsidR="00C250B4" w:rsidRPr="00C41571" w:rsidRDefault="00C250B4" w:rsidP="00C250B4">
      <w:pPr>
        <w:pStyle w:val="Odstavecseseznamem"/>
        <w:numPr>
          <w:ilvl w:val="0"/>
          <w:numId w:val="8"/>
        </w:numPr>
        <w:ind w:left="709"/>
        <w:rPr>
          <w:rFonts w:ascii="Times New Roman" w:hAnsi="Times New Roman" w:cs="Times New Roman"/>
        </w:rPr>
      </w:pPr>
      <w:r w:rsidRPr="014F1550">
        <w:rPr>
          <w:rFonts w:ascii="Times New Roman" w:hAnsi="Times New Roman" w:cs="Times New Roman"/>
        </w:rPr>
        <w:t>Provedení zaškolení administrátorů pro účel správy, obsluhy a běžné údržby v rozsahu min.8 hodin</w:t>
      </w:r>
    </w:p>
    <w:p w14:paraId="64838A8D" w14:textId="77777777" w:rsidR="00C250B4" w:rsidRDefault="00C250B4" w:rsidP="00C250B4">
      <w:pPr>
        <w:pStyle w:val="Odstavecseseznamem"/>
        <w:spacing w:after="200" w:line="276" w:lineRule="auto"/>
        <w:ind w:left="426"/>
        <w:rPr>
          <w:rFonts w:ascii="Times New Roman" w:hAnsi="Times New Roman" w:cs="Times New Roman"/>
          <w:b/>
        </w:rPr>
      </w:pPr>
    </w:p>
    <w:p w14:paraId="256735F1" w14:textId="77777777" w:rsidR="00C250B4" w:rsidRDefault="00C250B4" w:rsidP="00C250B4">
      <w:pPr>
        <w:pStyle w:val="Odstavecseseznamem"/>
        <w:numPr>
          <w:ilvl w:val="0"/>
          <w:numId w:val="1"/>
        </w:numPr>
        <w:spacing w:after="200" w:line="276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Cenová kalkulace</w:t>
      </w:r>
    </w:p>
    <w:tbl>
      <w:tblPr>
        <w:tblW w:w="8754" w:type="dxa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5"/>
        <w:gridCol w:w="1436"/>
        <w:gridCol w:w="1005"/>
        <w:gridCol w:w="1868"/>
      </w:tblGrid>
      <w:tr w:rsidR="00C250B4" w:rsidRPr="004A3EEA" w14:paraId="6CA861C1" w14:textId="77777777" w:rsidTr="009070EF">
        <w:trPr>
          <w:trHeight w:val="384"/>
        </w:trPr>
        <w:tc>
          <w:tcPr>
            <w:tcW w:w="4445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38D158D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Položky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6808223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Cena bez DPH</w:t>
            </w:r>
          </w:p>
        </w:tc>
        <w:tc>
          <w:tcPr>
            <w:tcW w:w="1005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B0D503C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Počet kusů</w:t>
            </w:r>
          </w:p>
        </w:tc>
        <w:tc>
          <w:tcPr>
            <w:tcW w:w="186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8CBC744" w14:textId="77777777" w:rsidR="00C250B4" w:rsidRPr="00673BE9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Cena celkem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 DPH</w:t>
            </w:r>
          </w:p>
        </w:tc>
      </w:tr>
      <w:tr w:rsidR="00C250B4" w:rsidRPr="004A3EEA" w14:paraId="1FE824A5" w14:textId="77777777" w:rsidTr="009070EF">
        <w:trPr>
          <w:trHeight w:val="366"/>
        </w:trPr>
        <w:tc>
          <w:tcPr>
            <w:tcW w:w="44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1217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Virtualizační server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C244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703D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14F15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BC9D37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  <w:tr w:rsidR="00C250B4" w:rsidRPr="004A3EEA" w14:paraId="6C77E3A5" w14:textId="77777777" w:rsidTr="009070EF">
        <w:trPr>
          <w:trHeight w:val="366"/>
        </w:trPr>
        <w:tc>
          <w:tcPr>
            <w:tcW w:w="44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835E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Zálohovací server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742E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EA0B" w14:textId="77777777" w:rsidR="00C250B4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7567FF7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  <w:tr w:rsidR="00C250B4" w:rsidRPr="004A3EEA" w14:paraId="33EAD249" w14:textId="77777777" w:rsidTr="009070EF">
        <w:trPr>
          <w:trHeight w:val="366"/>
        </w:trPr>
        <w:tc>
          <w:tcPr>
            <w:tcW w:w="4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524A1" w14:textId="77777777" w:rsidR="00C250B4" w:rsidRPr="00364875" w:rsidRDefault="00C250B4" w:rsidP="009070E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875">
              <w:rPr>
                <w:rFonts w:ascii="Times New Roman" w:hAnsi="Times New Roman" w:cs="Times New Roman"/>
                <w:sz w:val="20"/>
                <w:szCs w:val="20"/>
              </w:rPr>
              <w:t xml:space="preserve">Operační systémy - </w:t>
            </w:r>
            <w:r w:rsidRPr="002611AC">
              <w:rPr>
                <w:rFonts w:ascii="Times New Roman" w:hAnsi="Times New Roman" w:cs="Times New Roman"/>
                <w:sz w:val="20"/>
                <w:szCs w:val="20"/>
              </w:rPr>
              <w:t>Windows Server 2025 Datacenter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1FB7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030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14F15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42C777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  <w:tr w:rsidR="00C250B4" w:rsidRPr="004A3EEA" w14:paraId="502E1699" w14:textId="77777777" w:rsidTr="009070EF">
        <w:trPr>
          <w:trHeight w:val="366"/>
        </w:trPr>
        <w:tc>
          <w:tcPr>
            <w:tcW w:w="4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FAE2" w14:textId="77777777" w:rsidR="00C250B4" w:rsidRPr="00364875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4875">
              <w:rPr>
                <w:rFonts w:ascii="Times New Roman" w:hAnsi="Times New Roman" w:cs="Times New Roman"/>
                <w:sz w:val="20"/>
                <w:szCs w:val="20"/>
              </w:rPr>
              <w:t xml:space="preserve">Operační systémy - </w:t>
            </w:r>
            <w:r w:rsidRPr="002611AC">
              <w:rPr>
                <w:rFonts w:ascii="Times New Roman" w:hAnsi="Times New Roman" w:cs="Times New Roman"/>
                <w:sz w:val="20"/>
                <w:szCs w:val="20"/>
              </w:rPr>
              <w:t>Windows Server 2025 Standard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A211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4A95" w14:textId="77777777" w:rsidR="00C250B4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7D9F8E5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  <w:tr w:rsidR="00C250B4" w:rsidRPr="004A3EEA" w14:paraId="73F8E7E4" w14:textId="77777777" w:rsidTr="009070EF">
        <w:trPr>
          <w:trHeight w:val="366"/>
        </w:trPr>
        <w:tc>
          <w:tcPr>
            <w:tcW w:w="44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C845" w14:textId="77777777" w:rsidR="00C250B4" w:rsidRPr="00174255" w:rsidRDefault="00C250B4" w:rsidP="009070E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Instalační a implementační služby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CCFE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0285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7E5E69" w14:textId="77777777" w:rsidR="00C250B4" w:rsidRPr="00174255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255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  <w:tr w:rsidR="00C250B4" w:rsidRPr="004A3EEA" w14:paraId="69F95C0C" w14:textId="77777777" w:rsidTr="009070EF">
        <w:trPr>
          <w:trHeight w:val="366"/>
        </w:trPr>
        <w:tc>
          <w:tcPr>
            <w:tcW w:w="4445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2EE4F883" w14:textId="77777777" w:rsidR="00C250B4" w:rsidRPr="00673BE9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BE9">
              <w:rPr>
                <w:rFonts w:ascii="Times New Roman" w:hAnsi="Times New Roman" w:cs="Times New Roman"/>
                <w:sz w:val="20"/>
                <w:szCs w:val="20"/>
              </w:rPr>
              <w:t>Celkem bez DPH</w:t>
            </w:r>
          </w:p>
        </w:tc>
        <w:tc>
          <w:tcPr>
            <w:tcW w:w="143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11E759C" w14:textId="77777777" w:rsidR="00C250B4" w:rsidRPr="00673BE9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B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92A81B" w14:textId="77777777" w:rsidR="00C250B4" w:rsidRPr="00673BE9" w:rsidRDefault="00C250B4" w:rsidP="00907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B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47E3C2" w14:textId="77777777" w:rsidR="00C250B4" w:rsidRPr="00673BE9" w:rsidRDefault="00C250B4" w:rsidP="009070E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3BE9">
              <w:rPr>
                <w:rFonts w:ascii="Times New Roman" w:hAnsi="Times New Roman" w:cs="Times New Roman"/>
                <w:sz w:val="20"/>
                <w:szCs w:val="20"/>
              </w:rPr>
              <w:t>0,00 Kč</w:t>
            </w:r>
          </w:p>
        </w:tc>
      </w:tr>
    </w:tbl>
    <w:p w14:paraId="1E4D18A5" w14:textId="77777777" w:rsidR="00C250B4" w:rsidRDefault="00C250B4" w:rsidP="00C250B4">
      <w:pPr>
        <w:pStyle w:val="Odstavecseseznamem"/>
        <w:spacing w:after="200" w:line="276" w:lineRule="auto"/>
        <w:ind w:left="426"/>
        <w:rPr>
          <w:rFonts w:ascii="Times New Roman" w:hAnsi="Times New Roman" w:cs="Times New Roman"/>
          <w:b/>
        </w:rPr>
      </w:pPr>
    </w:p>
    <w:p w14:paraId="0EB73515" w14:textId="77777777" w:rsidR="00C250B4" w:rsidRPr="00DB2E65" w:rsidRDefault="00C250B4" w:rsidP="00C250B4">
      <w:pPr>
        <w:pStyle w:val="Odstavecseseznamem"/>
        <w:numPr>
          <w:ilvl w:val="0"/>
          <w:numId w:val="1"/>
        </w:numPr>
        <w:spacing w:after="200" w:line="276" w:lineRule="auto"/>
        <w:ind w:left="426" w:hanging="426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Akceptační kritéria a testy</w:t>
      </w:r>
    </w:p>
    <w:p w14:paraId="257C1084" w14:textId="77777777" w:rsidR="00C250B4" w:rsidRPr="00C3140E" w:rsidRDefault="00C250B4" w:rsidP="00C250B4">
      <w:pPr>
        <w:ind w:left="349"/>
      </w:pPr>
      <w:r w:rsidRPr="00C41571">
        <w:rPr>
          <w:rFonts w:ascii="Times New Roman" w:hAnsi="Times New Roman" w:cs="Times New Roman"/>
        </w:rPr>
        <w:t>Po instalaci a zprovoznění budou před podepsáním akceptačního protokolu provedeny akceptační testy a následně provedena akceptace řešení dodaného dodavatelem. Testy bude provádět dodavatel za účasti zástupců zadavatele v místě plnění předmětu smlouvy.</w:t>
      </w:r>
    </w:p>
    <w:p w14:paraId="23926009" w14:textId="77777777" w:rsidR="00C250B4" w:rsidRDefault="00C250B4" w:rsidP="00C250B4">
      <w:pPr>
        <w:pStyle w:val="Odstavecseseznamem"/>
        <w:numPr>
          <w:ilvl w:val="0"/>
          <w:numId w:val="7"/>
        </w:numPr>
        <w:spacing w:after="200" w:line="276" w:lineRule="auto"/>
        <w:ind w:left="709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Je dodán a nakonfigurován nový HW</w:t>
      </w:r>
    </w:p>
    <w:p w14:paraId="417B0912" w14:textId="77777777" w:rsidR="00C250B4" w:rsidRDefault="00C250B4" w:rsidP="00C250B4">
      <w:pPr>
        <w:pStyle w:val="Odstavecseseznamem"/>
        <w:numPr>
          <w:ilvl w:val="0"/>
          <w:numId w:val="7"/>
        </w:numPr>
        <w:spacing w:after="200" w:line="276" w:lineRule="auto"/>
        <w:ind w:left="709"/>
        <w:rPr>
          <w:rFonts w:ascii="Times New Roman" w:hAnsi="Times New Roman" w:cs="Times New Roman"/>
        </w:rPr>
      </w:pPr>
      <w:r w:rsidRPr="003A3C3D">
        <w:rPr>
          <w:rFonts w:ascii="Times New Roman" w:hAnsi="Times New Roman" w:cs="Times New Roman"/>
        </w:rPr>
        <w:t>Je provedena instalace nových verzí virtualizačního SW</w:t>
      </w:r>
    </w:p>
    <w:p w14:paraId="2817BC2D" w14:textId="77777777" w:rsidR="00C250B4" w:rsidRDefault="00C250B4" w:rsidP="00C250B4">
      <w:pPr>
        <w:pStyle w:val="Odstavecseseznamem"/>
        <w:numPr>
          <w:ilvl w:val="0"/>
          <w:numId w:val="7"/>
        </w:numPr>
        <w:spacing w:after="200" w:line="276" w:lineRule="auto"/>
        <w:ind w:left="709"/>
        <w:rPr>
          <w:rFonts w:ascii="Times New Roman" w:hAnsi="Times New Roman" w:cs="Times New Roman"/>
        </w:rPr>
      </w:pPr>
      <w:r w:rsidRPr="003A3C3D">
        <w:rPr>
          <w:rFonts w:ascii="Times New Roman" w:hAnsi="Times New Roman" w:cs="Times New Roman"/>
        </w:rPr>
        <w:t>Je předána technická dokumentace nastavení a nastavených hodnot</w:t>
      </w:r>
    </w:p>
    <w:p w14:paraId="319ACC83" w14:textId="77777777" w:rsidR="00C250B4" w:rsidRPr="003A3C3D" w:rsidRDefault="00C250B4" w:rsidP="00C250B4">
      <w:pPr>
        <w:pStyle w:val="Odstavecseseznamem"/>
        <w:numPr>
          <w:ilvl w:val="0"/>
          <w:numId w:val="7"/>
        </w:numPr>
        <w:spacing w:after="200" w:line="276" w:lineRule="auto"/>
        <w:ind w:left="709"/>
        <w:rPr>
          <w:rFonts w:ascii="Times New Roman" w:hAnsi="Times New Roman" w:cs="Times New Roman"/>
        </w:rPr>
      </w:pPr>
      <w:r w:rsidRPr="003A3C3D">
        <w:rPr>
          <w:rFonts w:ascii="Times New Roman" w:hAnsi="Times New Roman" w:cs="Times New Roman"/>
        </w:rPr>
        <w:t>Je provedeno zaškolení správců</w:t>
      </w:r>
    </w:p>
    <w:p w14:paraId="5467DC08" w14:textId="6BF6F4B3" w:rsidR="00C3140E" w:rsidRPr="003A3C3D" w:rsidRDefault="00C3140E" w:rsidP="0068682D">
      <w:pPr>
        <w:pStyle w:val="Odstavecseseznamem"/>
        <w:spacing w:after="200" w:line="276" w:lineRule="auto"/>
        <w:ind w:left="709"/>
        <w:rPr>
          <w:rFonts w:ascii="Times New Roman" w:hAnsi="Times New Roman" w:cs="Times New Roman"/>
        </w:rPr>
      </w:pPr>
    </w:p>
    <w:sectPr w:rsidR="00C3140E" w:rsidRPr="003A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B1D55"/>
    <w:multiLevelType w:val="multilevel"/>
    <w:tmpl w:val="035AF7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F42324"/>
    <w:multiLevelType w:val="hybridMultilevel"/>
    <w:tmpl w:val="87123AE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1B819BC"/>
    <w:multiLevelType w:val="hybridMultilevel"/>
    <w:tmpl w:val="E2FEC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16761"/>
    <w:multiLevelType w:val="hybridMultilevel"/>
    <w:tmpl w:val="A5A071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25D8D"/>
    <w:multiLevelType w:val="hybridMultilevel"/>
    <w:tmpl w:val="77823E8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8480529"/>
    <w:multiLevelType w:val="hybridMultilevel"/>
    <w:tmpl w:val="2708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80FCC"/>
    <w:multiLevelType w:val="hybridMultilevel"/>
    <w:tmpl w:val="90C66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Dušan, Bc.">
    <w15:presenceInfo w15:providerId="AD" w15:userId="S::zemand@dpo.cz::d6eaa922-c29f-40be-ae76-65e3327b8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0E"/>
    <w:rsid w:val="0000020D"/>
    <w:rsid w:val="00010F27"/>
    <w:rsid w:val="0003408E"/>
    <w:rsid w:val="00071322"/>
    <w:rsid w:val="00077892"/>
    <w:rsid w:val="000D136C"/>
    <w:rsid w:val="000D3D95"/>
    <w:rsid w:val="000F4FC8"/>
    <w:rsid w:val="00105599"/>
    <w:rsid w:val="001123CA"/>
    <w:rsid w:val="00115B8C"/>
    <w:rsid w:val="00133BB8"/>
    <w:rsid w:val="00137F1A"/>
    <w:rsid w:val="00161716"/>
    <w:rsid w:val="00174255"/>
    <w:rsid w:val="00197172"/>
    <w:rsid w:val="001B43EB"/>
    <w:rsid w:val="001B6C98"/>
    <w:rsid w:val="001C1C9F"/>
    <w:rsid w:val="001F4D38"/>
    <w:rsid w:val="0020589D"/>
    <w:rsid w:val="002611AC"/>
    <w:rsid w:val="0027326D"/>
    <w:rsid w:val="002D5DFC"/>
    <w:rsid w:val="002E3392"/>
    <w:rsid w:val="002E416E"/>
    <w:rsid w:val="00301884"/>
    <w:rsid w:val="00361D15"/>
    <w:rsid w:val="00364875"/>
    <w:rsid w:val="003A3C3D"/>
    <w:rsid w:val="0041655E"/>
    <w:rsid w:val="00425301"/>
    <w:rsid w:val="00435DA4"/>
    <w:rsid w:val="00436D8A"/>
    <w:rsid w:val="00442AF2"/>
    <w:rsid w:val="00473B54"/>
    <w:rsid w:val="004F4F1A"/>
    <w:rsid w:val="00555B30"/>
    <w:rsid w:val="005643E1"/>
    <w:rsid w:val="00576EA1"/>
    <w:rsid w:val="005A7192"/>
    <w:rsid w:val="00627F79"/>
    <w:rsid w:val="00630901"/>
    <w:rsid w:val="006324E0"/>
    <w:rsid w:val="0064142F"/>
    <w:rsid w:val="00654B8B"/>
    <w:rsid w:val="00673BE9"/>
    <w:rsid w:val="00681EE2"/>
    <w:rsid w:val="0068682D"/>
    <w:rsid w:val="00722CE7"/>
    <w:rsid w:val="007440BD"/>
    <w:rsid w:val="00760736"/>
    <w:rsid w:val="00774E87"/>
    <w:rsid w:val="007B637A"/>
    <w:rsid w:val="007C1A80"/>
    <w:rsid w:val="007D54A7"/>
    <w:rsid w:val="007D6FE0"/>
    <w:rsid w:val="007D76AB"/>
    <w:rsid w:val="007D7975"/>
    <w:rsid w:val="00805ADF"/>
    <w:rsid w:val="008208E5"/>
    <w:rsid w:val="008A1F47"/>
    <w:rsid w:val="008D4A3B"/>
    <w:rsid w:val="009319C6"/>
    <w:rsid w:val="00955BEC"/>
    <w:rsid w:val="0099293B"/>
    <w:rsid w:val="009D05C3"/>
    <w:rsid w:val="009F1E05"/>
    <w:rsid w:val="00A30595"/>
    <w:rsid w:val="00A33568"/>
    <w:rsid w:val="00A75EBF"/>
    <w:rsid w:val="00A75EE8"/>
    <w:rsid w:val="00A77E99"/>
    <w:rsid w:val="00A872BF"/>
    <w:rsid w:val="00B0758F"/>
    <w:rsid w:val="00B159F0"/>
    <w:rsid w:val="00B30F06"/>
    <w:rsid w:val="00B45319"/>
    <w:rsid w:val="00B46456"/>
    <w:rsid w:val="00B53FD3"/>
    <w:rsid w:val="00B666E8"/>
    <w:rsid w:val="00B72701"/>
    <w:rsid w:val="00B84E1B"/>
    <w:rsid w:val="00B87E65"/>
    <w:rsid w:val="00BA5F8F"/>
    <w:rsid w:val="00BB3509"/>
    <w:rsid w:val="00BE54D7"/>
    <w:rsid w:val="00BF1D7F"/>
    <w:rsid w:val="00C15209"/>
    <w:rsid w:val="00C222B0"/>
    <w:rsid w:val="00C250B4"/>
    <w:rsid w:val="00C3140E"/>
    <w:rsid w:val="00C35C69"/>
    <w:rsid w:val="00C41571"/>
    <w:rsid w:val="00C545AE"/>
    <w:rsid w:val="00C90B1E"/>
    <w:rsid w:val="00CB52E6"/>
    <w:rsid w:val="00D0144A"/>
    <w:rsid w:val="00D0467B"/>
    <w:rsid w:val="00D22CEC"/>
    <w:rsid w:val="00D52547"/>
    <w:rsid w:val="00D62DBE"/>
    <w:rsid w:val="00D9446C"/>
    <w:rsid w:val="00D969A5"/>
    <w:rsid w:val="00DC14E3"/>
    <w:rsid w:val="00DD091B"/>
    <w:rsid w:val="00E044E9"/>
    <w:rsid w:val="00E22D16"/>
    <w:rsid w:val="00E81319"/>
    <w:rsid w:val="00E865D5"/>
    <w:rsid w:val="00E86F11"/>
    <w:rsid w:val="00E968D8"/>
    <w:rsid w:val="00EC4840"/>
    <w:rsid w:val="00F155A3"/>
    <w:rsid w:val="00F15D68"/>
    <w:rsid w:val="00F25472"/>
    <w:rsid w:val="00F4284C"/>
    <w:rsid w:val="00F51A9D"/>
    <w:rsid w:val="00F5777B"/>
    <w:rsid w:val="00F74402"/>
    <w:rsid w:val="00F868D7"/>
    <w:rsid w:val="00F87649"/>
    <w:rsid w:val="00FA705F"/>
    <w:rsid w:val="00FB2573"/>
    <w:rsid w:val="00F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DAD5"/>
  <w15:chartTrackingRefBased/>
  <w15:docId w15:val="{8655A818-1F59-4287-8598-44DE78E1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314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14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C3140E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uiPriority w:val="34"/>
    <w:rsid w:val="00C3140E"/>
  </w:style>
  <w:style w:type="paragraph" w:styleId="Textbubliny">
    <w:name w:val="Balloon Text"/>
    <w:basedOn w:val="Normln"/>
    <w:link w:val="TextbublinyChar"/>
    <w:uiPriority w:val="99"/>
    <w:semiHidden/>
    <w:unhideWhenUsed/>
    <w:rsid w:val="000D3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D95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36D8A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002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02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020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02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020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5777B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BB3509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rsid w:val="009D05C3"/>
    <w:pPr>
      <w:spacing w:before="100" w:beforeAutospacing="1" w:after="120" w:afterAutospacing="1" w:line="240" w:lineRule="auto"/>
      <w:ind w:left="1701" w:right="1134"/>
      <w:contextualSpacing/>
    </w:pPr>
    <w:rPr>
      <w:rFonts w:ascii="Arial" w:eastAsia="MS Mincho" w:hAnsi="Arial" w:cs="Times New Roman"/>
      <w:sz w:val="20"/>
      <w:szCs w:val="24"/>
      <w:lang w:eastAsia="ja-JP"/>
    </w:rPr>
  </w:style>
  <w:style w:type="character" w:customStyle="1" w:styleId="ZkladntextChar">
    <w:name w:val="Základní text Char"/>
    <w:basedOn w:val="Standardnpsmoodstavce"/>
    <w:link w:val="Zkladntext"/>
    <w:rsid w:val="009D05C3"/>
    <w:rPr>
      <w:rFonts w:ascii="Arial" w:eastAsia="MS Mincho" w:hAnsi="Arial" w:cs="Times New Roman"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3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compatibilityguide.broadcom.com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ompatibilityguide.broadcom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E4C9F8C04AD4D86804AED92ED0B78" ma:contentTypeVersion="17" ma:contentTypeDescription="Create a new document." ma:contentTypeScope="" ma:versionID="06a8b784c3b3f519af379cd610c0b71f">
  <xsd:schema xmlns:xsd="http://www.w3.org/2001/XMLSchema" xmlns:xs="http://www.w3.org/2001/XMLSchema" xmlns:p="http://schemas.microsoft.com/office/2006/metadata/properties" xmlns:ns3="41128c31-6655-4c0a-8bff-d8ac5c81693c" xmlns:ns4="68e838d8-3c4a-41c5-a645-926d4e21ba04" targetNamespace="http://schemas.microsoft.com/office/2006/metadata/properties" ma:root="true" ma:fieldsID="c059c1461bf67dc0243391d92fac19ec" ns3:_="" ns4:_="">
    <xsd:import namespace="41128c31-6655-4c0a-8bff-d8ac5c81693c"/>
    <xsd:import namespace="68e838d8-3c4a-41c5-a645-926d4e21ba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28c31-6655-4c0a-8bff-d8ac5c816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838d8-3c4a-41c5-a645-926d4e21ba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128c31-6655-4c0a-8bff-d8ac5c81693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2F343-FE50-42DE-B5BC-07BFF6A28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6B740-1868-467E-B386-A5488D6A0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128c31-6655-4c0a-8bff-d8ac5c81693c"/>
    <ds:schemaRef ds:uri="68e838d8-3c4a-41c5-a645-926d4e21ba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6C6DC-C8F6-408A-B86B-CE497053F6D0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68e838d8-3c4a-41c5-a645-926d4e21ba04"/>
    <ds:schemaRef ds:uri="41128c31-6655-4c0a-8bff-d8ac5c816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2C5A69-EA84-48E5-956A-954EFE6A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2210</Words>
  <Characters>13039</Characters>
  <Application>Microsoft Office Word</Application>
  <DocSecurity>4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Dušan, Bc.</dc:creator>
  <cp:keywords/>
  <dc:description/>
  <cp:lastModifiedBy>Kubátková Hana, Ing.</cp:lastModifiedBy>
  <cp:revision>2</cp:revision>
  <dcterms:created xsi:type="dcterms:W3CDTF">2025-07-01T10:27:00Z</dcterms:created>
  <dcterms:modified xsi:type="dcterms:W3CDTF">2025-07-01T10:27:00Z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0x01010011FE4C9F8C04AD4D86804AED92ED0B78</vt:lpwstr>
  </property>
</Properties>
</file>